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2826319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216F6">
        <w:rPr>
          <w:rFonts w:ascii="Arial" w:hAnsi="Arial" w:cs="Arial"/>
          <w:b/>
          <w:bCs/>
          <w:sz w:val="36"/>
          <w:szCs w:val="32"/>
        </w:rPr>
        <w:t>172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228EDE9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9606EC">
        <w:t>xxx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7D451594" w:rsidR="003562BC" w:rsidRPr="009B3C81" w:rsidRDefault="00ED7080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January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74896E36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1731C80F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D47F5C">
        <w:t>1</w:t>
      </w:r>
      <w:r w:rsidR="005B2F90">
        <w:t>72</w:t>
      </w:r>
    </w:p>
    <w:p w14:paraId="1730A737" w14:textId="77777777" w:rsidR="005B2F90" w:rsidRDefault="00B81ED4" w:rsidP="005B2F9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5B2F90" w:rsidRPr="006A5EE6">
        <w:rPr>
          <w:rFonts w:ascii="Times New Roman" w:hAnsi="Times New Roman" w:cs="Times New Roman"/>
        </w:rPr>
        <w:t>Enhance Daily Activity Report to show CR and TR numbers</w:t>
      </w:r>
    </w:p>
    <w:p w14:paraId="6E61C2A0" w14:textId="77777777" w:rsidR="00863371" w:rsidRDefault="00863371" w:rsidP="005B2F90">
      <w:pPr>
        <w:pStyle w:val="TopInfo"/>
      </w:pPr>
      <w:r w:rsidRPr="009E093F">
        <w:rPr>
          <w:b/>
        </w:rPr>
        <w:t>Story</w:t>
      </w:r>
    </w:p>
    <w:p w14:paraId="2BD76177" w14:textId="61EC7BC0" w:rsidR="005B2F90" w:rsidRPr="006A5EE6" w:rsidRDefault="005B2F90" w:rsidP="005B2F90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2"/>
        </w:rPr>
      </w:pP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clerk, I need to know the corresponding CR </w:t>
      </w:r>
      <w:r w:rsidRPr="006A5EE6">
        <w:rPr>
          <w:rFonts w:ascii="Times New Roman" w:hAnsi="Times New Roman"/>
          <w:b w:val="0"/>
        </w:rPr>
        <w:t>(cash receipt)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and TR (transfer) documents for any given EFT.  Additionally, accounting needs this quick reference, if they find something out of balance.  Currently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,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I have to research multiple receipts to find the information.  With auto-posting, I could have MANY TR documents associated with my EFT, since there is a TR document associated with each payment receipt.   If all applicable CR and TR documents are added to the Daily Activity Report, it can save me many hours of </w:t>
      </w:r>
      <w:r w:rsidR="00B216F6">
        <w:rPr>
          <w:rFonts w:ascii="Times New Roman" w:eastAsiaTheme="minorEastAsia" w:hAnsi="Times New Roman"/>
          <w:b w:val="0"/>
          <w:bCs w:val="0"/>
          <w:color w:val="auto"/>
          <w:szCs w:val="22"/>
        </w:rPr>
        <w:t>research</w:t>
      </w:r>
      <w:r w:rsidRPr="006A5EE6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. </w:t>
      </w:r>
    </w:p>
    <w:p w14:paraId="0B345EC1" w14:textId="4160F0C3" w:rsidR="00045B3F" w:rsidRDefault="00045B3F" w:rsidP="00082C86"/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167F6FAF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E3855" w:rsidRPr="00D54506" w14:paraId="3C9AD2DC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36BAD3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EAA0BFD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36B064F2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A98159F" w14:textId="77777777" w:rsidR="000E3855" w:rsidRPr="00806FC9" w:rsidRDefault="000E3855" w:rsidP="007D7DEE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82241E" w14:textId="2ABE7ABE" w:rsidR="000E3855" w:rsidRPr="00806FC9" w:rsidRDefault="00DA4811" w:rsidP="007D7DEE">
            <w:pPr>
              <w:pStyle w:val="TableHeading"/>
            </w:pPr>
            <w:r>
              <w:t>RCDPEDAR</w:t>
            </w:r>
          </w:p>
        </w:tc>
      </w:tr>
      <w:tr w:rsidR="000E3855" w:rsidRPr="00D54506" w14:paraId="752A26A3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1D6DC9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C0971A5" w14:textId="639E21A9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0E3855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596E34" w14:textId="3453C150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0E3855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EE5A1A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A763DB6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E3855" w:rsidRPr="00D54506" w14:paraId="60679397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D192BE8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79B6444F" w14:textId="77777777" w:rsidR="000E3855" w:rsidRPr="00D54506" w:rsidRDefault="000E3855" w:rsidP="007D7DEE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E3855" w:rsidRPr="00D54506" w14:paraId="59F72B86" w14:textId="77777777" w:rsidTr="007D7DEE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09602AB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5F1026F" w14:textId="415509CA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0E3855" w:rsidRPr="00D54506" w14:paraId="21D2AC10" w14:textId="77777777" w:rsidTr="007D7DEE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A4D98CB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DEB957E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13E22F47" w14:textId="77777777" w:rsidTr="007D7DEE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F988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2AA3F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9B4BF7C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73C6EC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147222FB" w14:textId="0C2BF0C2" w:rsidR="00471C5B" w:rsidRPr="00D54506" w:rsidRDefault="00471C5B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0632B146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23031E" w14:textId="20179616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283B4E2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AD93CBA" w14:textId="77777777" w:rsidTr="007D7DEE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C78240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DDCB774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776ADB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7EF21CE3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94B3C8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65D0D6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E3855" w:rsidRPr="00D54506" w14:paraId="060ADE05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FBB0DD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24BD13E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4B099D9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E3855" w:rsidRPr="00D54506" w14:paraId="673C507A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F42487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562A5085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5FD35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31EC4599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EC3BC0F" w14:textId="77777777" w:rsidR="000A6B12" w:rsidRDefault="000A6B12" w:rsidP="006B18D6">
      <w:pPr>
        <w:pStyle w:val="BodyText"/>
        <w:rPr>
          <w:ins w:id="1" w:author="Darlene White" w:date="2017-01-25T15:41:00Z"/>
          <w:rFonts w:asciiTheme="minorHAnsi" w:hAnsiTheme="minorHAnsi"/>
          <w:color w:val="0070C0"/>
          <w:lang w:eastAsia="en-US"/>
        </w:rPr>
      </w:pPr>
    </w:p>
    <w:p w14:paraId="068A33DD" w14:textId="77777777" w:rsidR="00775D2E" w:rsidRDefault="00775D2E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61276AC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5F7B8D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E3855" w:rsidRPr="00D54506" w14:paraId="5F0AF380" w14:textId="77777777" w:rsidTr="007D7DEE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BA77C0" w14:textId="77777777" w:rsidR="000E3855" w:rsidRPr="00D54506" w:rsidRDefault="000E3855" w:rsidP="007D7DEE">
            <w:pPr>
              <w:pStyle w:val="TableHeading"/>
            </w:pPr>
            <w:r w:rsidRPr="00D54506">
              <w:lastRenderedPageBreak/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790D486" w14:textId="77777777" w:rsidR="000E3855" w:rsidRPr="00D54506" w:rsidRDefault="000E3855" w:rsidP="007D7DEE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A35DA77" w14:textId="77777777" w:rsidR="000E3855" w:rsidRPr="00D54506" w:rsidRDefault="000E3855" w:rsidP="007D7DEE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E3855" w:rsidRPr="00D54506" w14:paraId="0D595D0B" w14:textId="77777777" w:rsidTr="007D7DEE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22C6166" w14:textId="77777777" w:rsidR="000E3855" w:rsidRPr="00D54506" w:rsidRDefault="000E3855" w:rsidP="007D7DEE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A14F1C" w14:textId="708E3D10" w:rsidR="000E3855" w:rsidRDefault="00BB5ED6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</w:t>
            </w:r>
            <w:r w:rsidR="00DA4811">
              <w:rPr>
                <w:rFonts w:ascii="Times New Roman" w:hAnsi="Times New Roman" w:cs="Times New Roman"/>
              </w:rPr>
              <w:t>1</w:t>
            </w:r>
          </w:p>
          <w:p w14:paraId="2BE50352" w14:textId="0BBD19AA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RCDPEAR2</w:t>
            </w:r>
          </w:p>
          <w:p w14:paraId="1BC97265" w14:textId="1A364F9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RCDPEM1</w:t>
            </w:r>
          </w:p>
          <w:p w14:paraId="3664C2D5" w14:textId="77777777" w:rsidR="000E3855" w:rsidRPr="00AF1EA3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C62E3C4" w14:textId="78C8D14F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STATUS^GECSSGET</w:t>
            </w:r>
          </w:p>
          <w:p w14:paraId="5293412A" w14:textId="255ADA0D" w:rsidR="000E3855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3098A8A7" w14:textId="4A379E36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BD4CF7" w14:textId="77777777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ERASTA^RCDPEM3</w:t>
            </w:r>
          </w:p>
          <w:p w14:paraId="5C43008E" w14:textId="73CF8D0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GETPAY^RCDPEM9</w:t>
            </w:r>
          </w:p>
          <w:p w14:paraId="7637D5A6" w14:textId="77777777" w:rsidR="000E3855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70C4900" w14:textId="77777777" w:rsidR="000E3855" w:rsidRPr="00D54506" w:rsidRDefault="000E3855" w:rsidP="007D7DEE">
            <w:pPr>
              <w:pStyle w:val="TableText"/>
            </w:pPr>
          </w:p>
        </w:tc>
      </w:tr>
    </w:tbl>
    <w:p w14:paraId="0FE85348" w14:textId="1179416C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781033EA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E0D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E3855" w:rsidRPr="00AC08CF" w14:paraId="6BFE1E08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CA77" w14:textId="23A2BC51" w:rsidR="00667C6F" w:rsidRPr="008B4D90" w:rsidRDefault="00FC62C8" w:rsidP="007D7DEE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RCDPEDAR ;ALB/TMK - ACTIVITY REPORT ;Jun 06, 2014@19:11:19</w:t>
            </w:r>
            <w:r w:rsidRPr="008B4D90">
              <w:rPr>
                <w:rFonts w:ascii="r_ansi" w:hAnsi="r_ansi"/>
              </w:rPr>
              <w:br/>
              <w:t> ;;4.5;Accounts Receivable;**173,276,284,283,298,304**;Mar 20, 1995;Build 99</w:t>
            </w:r>
            <w:r w:rsidRPr="008B4D90">
              <w:rPr>
                <w:rFonts w:ascii="r_ansi" w:hAnsi="r_ansi"/>
              </w:rPr>
              <w:br/>
              <w:t> ;Per VA Directive 6402, this routine should not be modified.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RPT ; Daily Activity </w:t>
            </w:r>
            <w:proofErr w:type="spellStart"/>
            <w:r w:rsidRPr="008B4D90">
              <w:rPr>
                <w:rFonts w:ascii="r_ansi" w:hAnsi="r_ansi"/>
              </w:rPr>
              <w:t>Rpt</w:t>
            </w:r>
            <w:proofErr w:type="spellEnd"/>
            <w:r w:rsidRPr="008B4D90">
              <w:rPr>
                <w:rFonts w:ascii="r_ansi" w:hAnsi="r_ansi"/>
              </w:rPr>
              <w:t xml:space="preserve"> On Demand</w:t>
            </w:r>
            <w:r w:rsidRPr="008B4D90">
              <w:rPr>
                <w:rFonts w:ascii="r_ansi" w:hAnsi="r_ansi"/>
              </w:rPr>
              <w:br/>
              <w:t> N RCDET,RCDIV,RCDT1,RCDT2,RCHDR,RCINC,RCLSTMGR,RCNJ,RCNP,RCPG,RCPYRSEL,RCRANGE,RCTMPND,VAUTD,X,Y</w:t>
            </w:r>
            <w:r w:rsidRPr="008B4D90">
              <w:rPr>
                <w:rFonts w:ascii="r_ansi" w:hAnsi="r_ansi"/>
              </w:rPr>
              <w:br/>
              <w:t> ; RCDT1 - date range start</w:t>
            </w:r>
            <w:r w:rsidRPr="008B4D90">
              <w:rPr>
                <w:rFonts w:ascii="r_ansi" w:hAnsi="r_ansi"/>
              </w:rPr>
              <w:br/>
              <w:t> ; RCDT2 - date range end</w:t>
            </w:r>
            <w:r w:rsidRPr="008B4D90">
              <w:rPr>
                <w:rFonts w:ascii="r_ansi" w:hAnsi="r_ansi"/>
              </w:rPr>
              <w:br/>
              <w:t> ; RCNP - payer selection</w:t>
            </w:r>
            <w:r w:rsidRPr="008B4D90">
              <w:rPr>
                <w:rFonts w:ascii="r_ansi" w:hAnsi="r_ansi"/>
              </w:rPr>
              <w:br/>
              <w:t> ; RCPYRSEL - payer selection, used for tasked job to store ^TMP("RCSELPAY",$J)</w:t>
            </w:r>
            <w:r w:rsidRPr="008B4D90">
              <w:rPr>
                <w:rFonts w:ascii="r_ansi" w:hAnsi="r_ansi"/>
              </w:rPr>
              <w:br/>
              <w:t> ; RCTMPND - storage node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S RCNJ=0 ; not the nightly job, user interactions</w:t>
            </w:r>
            <w:r w:rsidRPr="008B4D90">
              <w:rPr>
                <w:rFonts w:ascii="r_ansi" w:hAnsi="r_ansi"/>
              </w:rPr>
              <w:br/>
              <w:t> ; Get division/station</w:t>
            </w:r>
            <w:r w:rsidRPr="008B4D90">
              <w:rPr>
                <w:rFonts w:ascii="r_ansi" w:hAnsi="r_ansi"/>
              </w:rPr>
              <w:br/>
              <w:t> D DIVISION^VAUTOMA ; sets VAUTD</w:t>
            </w:r>
            <w:r w:rsidRPr="008B4D90">
              <w:rPr>
                <w:rFonts w:ascii="r_ansi" w:hAnsi="r_ansi"/>
              </w:rPr>
              <w:br/>
              <w:t> I 'VAUTD&amp;($D(VAUTD)'=11) G RPTQ</w:t>
            </w:r>
            <w:r w:rsidRPr="008B4D90">
              <w:rPr>
                <w:rFonts w:ascii="r_ansi" w:hAnsi="r_ansi"/>
              </w:rPr>
              <w:br/>
              <w:t> N DIR,DTOUT,DUOUT</w:t>
            </w:r>
            <w:r w:rsidRPr="008B4D90">
              <w:rPr>
                <w:rFonts w:ascii="r_ansi" w:hAnsi="r_ansi"/>
              </w:rPr>
              <w:br/>
              <w:t> S DIR("A")="(S)UMMARY OR (D)ETAIL?: ",DIR(0)="SA^S:SUMMARY TOTALS ONLY;D:DETAIL AND TOTALS"</w:t>
            </w:r>
            <w:r w:rsidRPr="008B4D90">
              <w:rPr>
                <w:rFonts w:ascii="r_ansi" w:hAnsi="r_ansi"/>
              </w:rPr>
              <w:br/>
              <w:t> S DIR("B")="D" D ^DIR K DIR</w:t>
            </w:r>
            <w:r w:rsidRPr="008B4D90">
              <w:rPr>
                <w:rFonts w:ascii="r_ansi" w:hAnsi="r_ansi"/>
              </w:rPr>
              <w:br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RCDET=(Y="D")</w:t>
            </w:r>
            <w:r w:rsidRPr="008B4D90">
              <w:rPr>
                <w:rFonts w:ascii="r_ansi" w:hAnsi="r_ansi"/>
              </w:rPr>
              <w:br/>
              <w:t> K DIR</w:t>
            </w:r>
            <w:r w:rsidRPr="008B4D90">
              <w:rPr>
                <w:rFonts w:ascii="r_ansi" w:hAnsi="r_ansi"/>
              </w:rPr>
              <w:br/>
              <w:t> S DIR("?")="ENTER THE EARLIEST DATE OF RECEIPT OF DEPOSIT TO INCLUDE ON THE REPORT"</w:t>
            </w:r>
            <w:r w:rsidRPr="008B4D90">
              <w:rPr>
                <w:rFonts w:ascii="r_ansi" w:hAnsi="r_ansi"/>
              </w:rPr>
              <w:br/>
              <w:t> S DIR(0)="DAO^:"_DT_":APE",DIR("A")="START DATE: " D ^DIR K DIR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RCDT1=Y</w:t>
            </w:r>
            <w:r w:rsidRPr="008B4D90">
              <w:rPr>
                <w:rFonts w:ascii="r_ansi" w:hAnsi="r_ansi"/>
              </w:rPr>
              <w:br/>
              <w:t> K DIR</w:t>
            </w:r>
            <w:r w:rsidRPr="008B4D90">
              <w:rPr>
                <w:rFonts w:ascii="r_ansi" w:hAnsi="r_ansi"/>
              </w:rPr>
              <w:br/>
              <w:t> S DIR("?")="ENTER THE LATEST DATE OF RECEIPT OF DEPOSIT TO INCLUDE ON THE REPORT"</w:t>
            </w:r>
            <w:r w:rsidRPr="008B4D90">
              <w:rPr>
                <w:rFonts w:ascii="r_ansi" w:hAnsi="r_ansi"/>
              </w:rPr>
              <w:br/>
              <w:t> S DIR("B")=Y(0)</w:t>
            </w:r>
            <w:r w:rsidRPr="008B4D90">
              <w:rPr>
                <w:rFonts w:ascii="r_ansi" w:hAnsi="r_ansi"/>
              </w:rPr>
              <w:br/>
              <w:t> S DIR(0)="DAO^"_RCDT1_":"_DT_":APE",DIR("A")="END DATE: " D ^DIR K DIR</w:t>
            </w:r>
            <w:r w:rsidRPr="008B4D90">
              <w:rPr>
                <w:rFonts w:ascii="r_ansi" w:hAnsi="r_ansi"/>
              </w:rPr>
              <w:br/>
              <w:t> I $D(DTOUT)!$D(DUOUT)!(Y="") G RPTQ</w:t>
            </w:r>
            <w:r w:rsidRPr="008B4D90">
              <w:rPr>
                <w:rFonts w:ascii="r_ansi" w:hAnsi="r_ansi"/>
              </w:rPr>
              <w:br/>
              <w:t> S RCDT2=Y</w:t>
            </w:r>
            <w:r w:rsidRPr="008B4D90">
              <w:rPr>
                <w:rFonts w:ascii="r_ansi" w:hAnsi="r_ansi"/>
              </w:rPr>
              <w:br/>
              <w:t> ;Get insurance company to be used as filter</w:t>
            </w:r>
            <w:r w:rsidRPr="008B4D90">
              <w:rPr>
                <w:rFonts w:ascii="r_ansi" w:hAnsi="r_ansi"/>
              </w:rPr>
              <w:br/>
              <w:t> ; PRCA*4.5*284 - RCNP is Type of Response (1=Range,2=All,3=Specific) ^ From Range^ Thru Range</w:t>
            </w:r>
            <w:r w:rsidRPr="008B4D90">
              <w:rPr>
                <w:rFonts w:ascii="r_ansi" w:hAnsi="r_ansi"/>
              </w:rPr>
              <w:br/>
              <w:t> S RCNP=$$GETPAY^RCDPEM9(344.31) I +RCNP=-1 G RPTQ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PRCA*4.5*298 - Add List Manager Prompts</w:t>
            </w:r>
            <w:r w:rsidRPr="008B4D90">
              <w:rPr>
                <w:rFonts w:ascii="r_ansi" w:hAnsi="r_ansi"/>
              </w:rPr>
              <w:br/>
              <w:t> S RCLSTMGR=$$ASKLM^RCDPEARL I RCLSTMGR&lt;0 G RPTQ  ; '^' or timeout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 I RCLSTMGR=1 D  G RPTQ  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format, put in array</w:t>
            </w:r>
            <w:r w:rsidRPr="008B4D90">
              <w:rPr>
                <w:rFonts w:ascii="r_ansi" w:hAnsi="r_ansi"/>
              </w:rPr>
              <w:br/>
              <w:t> .S RCTMPND="RCDPE_DAR"</w:t>
            </w:r>
            <w:r w:rsidRPr="008B4D90">
              <w:rPr>
                <w:rFonts w:ascii="r_ansi" w:hAnsi="r_ansi"/>
              </w:rPr>
              <w:br/>
              <w:t> .K ^TMP($J,RCTMPND)</w:t>
            </w:r>
            <w:r w:rsidRPr="008B4D90">
              <w:rPr>
                <w:rFonts w:ascii="r_ansi" w:hAnsi="r_ansi"/>
              </w:rPr>
              <w:br/>
              <w:t> .N RCCT,RCNJ,RCPG</w:t>
            </w:r>
            <w:r w:rsidRPr="008B4D90">
              <w:rPr>
                <w:rFonts w:ascii="r_ansi" w:hAnsi="r_ansi"/>
              </w:rPr>
              <w:br/>
              <w:t> .S RCNJ=1,RCPG=1,RCCT=0</w:t>
            </w:r>
            <w:r w:rsidRPr="008B4D90">
              <w:rPr>
                <w:rFonts w:ascii="r_ansi" w:hAnsi="r_ansi"/>
              </w:rPr>
              <w:br/>
              <w:t> .D EN(RCDET,RCDT1,RCDT2)</w:t>
            </w:r>
            <w:r w:rsidRPr="008B4D90">
              <w:rPr>
                <w:rFonts w:ascii="r_ansi" w:hAnsi="r_ansi"/>
              </w:rPr>
              <w:br/>
              <w:t> .D LMHDR(.RCSTOP,RCDET,1)</w:t>
            </w:r>
            <w:r w:rsidRPr="008B4D90">
              <w:rPr>
                <w:rFonts w:ascii="r_ansi" w:hAnsi="r_ansi"/>
              </w:rPr>
              <w:br/>
              <w:t xml:space="preserve"> .D LMRPT^RCDPEARL(.RCHDR,$NA(^TMP($J,RCTMPND))) ; generate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display</w:t>
            </w:r>
            <w:r w:rsidRPr="008B4D90">
              <w:rPr>
                <w:rFonts w:ascii="r_ansi" w:hAnsi="r_ansi"/>
              </w:rPr>
              <w:br/>
              <w:t> .I $D(RCTMPND) K ^TMP($J,RCTMPND)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Ask device</w:t>
            </w:r>
            <w:r w:rsidRPr="008B4D90">
              <w:rPr>
                <w:rFonts w:ascii="r_ansi" w:hAnsi="r_ansi"/>
              </w:rPr>
              <w:br/>
              <w:t> N %ZIS,POP S %ZIS="QM" D ^%ZIS G:POP RPTQ</w:t>
            </w:r>
            <w:r w:rsidRPr="008B4D90">
              <w:rPr>
                <w:rFonts w:ascii="r_ansi" w:hAnsi="r_ansi"/>
              </w:rPr>
              <w:br/>
              <w:t> I $D(IO("Q")) D  G RPTQ</w:t>
            </w:r>
            <w:r w:rsidRPr="008B4D90">
              <w:rPr>
                <w:rFonts w:ascii="r_ansi" w:hAnsi="r_ansi"/>
              </w:rPr>
              <w:br/>
              <w:t> .N ZTDSC,ZTRTN,ZTSK</w:t>
            </w:r>
            <w:r w:rsidRPr="008B4D90">
              <w:rPr>
                <w:rFonts w:ascii="r_ansi" w:hAnsi="r_ansi"/>
              </w:rPr>
              <w:br/>
              <w:t> .S ZTRTN="EN^RCDPEDAR("_RCDET_","_RCDT1_","_RCDT2_")",ZTDESC="AR - EDI LOCKBOX EFT DAILY ACTIVITY REPORT"</w:t>
            </w:r>
            <w:r w:rsidRPr="008B4D90">
              <w:rPr>
                <w:rFonts w:ascii="r_ansi" w:hAnsi="r_ansi"/>
              </w:rPr>
              <w:br/>
              <w:t> .S ZTSAVE("RC*")="",ZTSAVE("VAUTD")=""</w:t>
            </w:r>
            <w:r w:rsidRPr="008B4D90">
              <w:rPr>
                <w:rFonts w:ascii="r_ansi" w:hAnsi="r_ansi"/>
              </w:rPr>
              <w:br/>
              <w:t> .; PRCA*4.5*284 - Because TMP global may be on another server, save off specific payers in local</w:t>
            </w:r>
            <w:r w:rsidRPr="008B4D90">
              <w:rPr>
                <w:rFonts w:ascii="r_ansi" w:hAnsi="r_ansi"/>
              </w:rPr>
              <w:br/>
              <w:t> .M RCPYRSEL=^TMP("RCSELPAY",$J)</w:t>
            </w:r>
            <w:r w:rsidRPr="008B4D90">
              <w:rPr>
                <w:rFonts w:ascii="r_ansi" w:hAnsi="r_ansi"/>
              </w:rPr>
              <w:br/>
              <w:t> .D ^%ZTLOAD</w:t>
            </w:r>
            <w:r w:rsidRPr="008B4D90">
              <w:rPr>
                <w:rFonts w:ascii="r_ansi" w:hAnsi="r_ansi"/>
              </w:rPr>
              <w:br/>
              <w:t xml:space="preserve"> .W !!,$S($D(ZTSK):"Task number "_ZTSK_" was queued.",1:"Unable to </w:t>
            </w:r>
            <w:r w:rsidRPr="008B4D90">
              <w:rPr>
                <w:rFonts w:ascii="r_ansi" w:hAnsi="r_ansi"/>
              </w:rPr>
              <w:lastRenderedPageBreak/>
              <w:t>queue this task.")</w:t>
            </w:r>
            <w:r w:rsidRPr="008B4D90">
              <w:rPr>
                <w:rFonts w:ascii="r_ansi" w:hAnsi="r_ansi"/>
              </w:rPr>
              <w:br/>
              <w:t> .K ZTSK,IO("Q") D HOME^%ZIS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U IO D EN(RCDET,RCDT1,RCDT2)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RPTQ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EN(RCDET,RCDT1,RCDT2) ; Entry point for report, might be queued</w:t>
            </w:r>
            <w:r w:rsidRPr="008B4D90">
              <w:rPr>
                <w:rFonts w:ascii="r_ansi" w:hAnsi="r_ansi"/>
              </w:rPr>
              <w:br/>
              <w:t> ; RCDET = 1 to include detail, 0 for totals only</w:t>
            </w:r>
            <w:r w:rsidRPr="008B4D90">
              <w:rPr>
                <w:rFonts w:ascii="r_ansi" w:hAnsi="r_ansi"/>
              </w:rPr>
              <w:br/>
              <w:t> ; RCDT1, RCDT2 = date from, to</w:t>
            </w:r>
            <w:r w:rsidRPr="008B4D90">
              <w:rPr>
                <w:rFonts w:ascii="r_ansi" w:hAnsi="r_ansi"/>
              </w:rPr>
              <w:br/>
              <w:t> N DATA,RC,RCFLG,RCIEN,RCJOB,RCPG,RCSTOP,RCT,STATION,Z,Z0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I $G(ZTSK) N ZTSTOP  ; job was tasked, ZTSTOP = flag to stop</w:t>
            </w:r>
            <w:r w:rsidRPr="008B4D90">
              <w:rPr>
                <w:rFonts w:ascii="r_ansi" w:hAnsi="r_ansi"/>
              </w:rPr>
              <w:br/>
              <w:t> ; PRCA*4.5*284 - Queued job needs to reload payer selection list</w:t>
            </w:r>
            <w:r w:rsidRPr="008B4D90">
              <w:rPr>
                <w:rFonts w:ascii="r_ansi" w:hAnsi="r_ansi"/>
              </w:rPr>
              <w:br/>
              <w:t> I $D(RCPYRSEL) D</w:t>
            </w:r>
            <w:r w:rsidRPr="008B4D90">
              <w:rPr>
                <w:rFonts w:ascii="r_ansi" w:hAnsi="r_ansi"/>
              </w:rPr>
              <w:br/>
              <w:t> .K ^TMP("RCSELPAY",$J) M ^TMP("RCSELPAY",$J)=RCPYRSEL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S RCNP=+RCNP,RCJOB=$J</w:t>
            </w:r>
            <w:r w:rsidRPr="008B4D90">
              <w:rPr>
                <w:rFonts w:ascii="r_ansi" w:hAnsi="r_ansi"/>
              </w:rPr>
              <w:br/>
              <w:t> K ^TMP("RCDAILYACT",$J)</w:t>
            </w:r>
            <w:r w:rsidRPr="008B4D90">
              <w:rPr>
                <w:rFonts w:ascii="r_ansi" w:hAnsi="r_ansi"/>
              </w:rPr>
              <w:br/>
              <w:t> S Z=RCDT1-.0001,(RCSTOP,RCT)=0</w:t>
            </w:r>
            <w:r w:rsidRPr="008B4D90">
              <w:rPr>
                <w:rFonts w:ascii="r_ansi" w:hAnsi="r_ansi"/>
              </w:rPr>
              <w:br/>
              <w:t> F  S Z=$O(^RCY(344.3,"ARECDT",Z)) Q:'Z!(Z&gt;(RCDT2_".9999"))!RCSTOP  D</w:t>
            </w:r>
            <w:r w:rsidRPr="008B4D90">
              <w:rPr>
                <w:rFonts w:ascii="r_ansi" w:hAnsi="r_ansi"/>
              </w:rPr>
              <w:br/>
              <w:t> .S Z0=0 F  S Z0=$O(^RCY(344.3,"ARECDT",Z,Z0)) Q:'Z0!RCSTOP  D</w:t>
            </w:r>
            <w:r w:rsidRPr="008B4D90">
              <w:rPr>
                <w:rFonts w:ascii="r_ansi" w:hAnsi="r_ansi"/>
              </w:rPr>
              <w:br/>
              <w:t> ..S DATA=$</w:t>
            </w:r>
            <w:proofErr w:type="gramStart"/>
            <w:r w:rsidRPr="008B4D90">
              <w:rPr>
                <w:rFonts w:ascii="r_ansi" w:hAnsi="r_ansi"/>
              </w:rPr>
              <w:t>G(</w:t>
            </w:r>
            <w:proofErr w:type="gramEnd"/>
            <w:r w:rsidRPr="008B4D90">
              <w:rPr>
                <w:rFonts w:ascii="r_ansi" w:hAnsi="r_ansi"/>
              </w:rPr>
              <w:t>^RCY(344.3,Z0,0)),RCFLG=0</w:t>
            </w:r>
            <w:r w:rsidRPr="008B4D90">
              <w:rPr>
                <w:rFonts w:ascii="r_ansi" w:hAnsi="r_ansi"/>
              </w:rPr>
              <w:br/>
              <w:t> ..S RCIEN="" F  S RCIEN=$O(^RCY(344.31,"B",Z0,RCIEN)) Q:RCIEN=""  D</w:t>
            </w:r>
            <w:r w:rsidRPr="008B4D90">
              <w:rPr>
                <w:rFonts w:ascii="r_ansi" w:hAnsi="r_ansi"/>
              </w:rPr>
              <w:br/>
              <w:t> ...I '$$CHKPYR(RCIEN,0,RCJOB) Q  ; check payer</w:t>
            </w:r>
            <w:r w:rsidRPr="008B4D90">
              <w:rPr>
                <w:rFonts w:ascii="r_ansi" w:hAnsi="r_ansi"/>
              </w:rPr>
              <w:br/>
              <w:t> ...I '$$CHKDIV(RCIEN,0,.VAUTD) Q  ; check station/division</w:t>
            </w:r>
            <w:r w:rsidRPr="008B4D90">
              <w:rPr>
                <w:rFonts w:ascii="r_ansi" w:hAnsi="r_ansi"/>
              </w:rPr>
              <w:br/>
              <w:t> ...S RCFLG=1,^TMP("RCDAILYACT",$J,Z\1,Z0,"EFT",RCIEN)=""</w:t>
            </w:r>
            <w:r w:rsidRPr="008B4D90">
              <w:rPr>
                <w:rFonts w:ascii="r_ansi" w:hAnsi="r_ansi"/>
              </w:rPr>
              <w:br/>
              <w:t> ..;</w:t>
            </w:r>
            <w:r w:rsidRPr="008B4D90">
              <w:rPr>
                <w:rFonts w:ascii="r_ansi" w:hAnsi="r_ansi"/>
              </w:rPr>
              <w:br/>
              <w:t> ..I RCFLG S ^</w:t>
            </w:r>
            <w:proofErr w:type="gramStart"/>
            <w:r w:rsidRPr="008B4D90">
              <w:rPr>
                <w:rFonts w:ascii="r_ansi" w:hAnsi="r_ansi"/>
              </w:rPr>
              <w:t>TMP(</w:t>
            </w:r>
            <w:proofErr w:type="gramEnd"/>
            <w:r w:rsidRPr="008B4D90">
              <w:rPr>
                <w:rFonts w:ascii="r_ansi" w:hAnsi="r_ansi"/>
              </w:rPr>
              <w:t>"RCDAILYACT",$J,Z\1,Z0)=DATA</w:t>
            </w:r>
            <w:r w:rsidRPr="008B4D90">
              <w:rPr>
                <w:rFonts w:ascii="r_ansi" w:hAnsi="r_ansi"/>
              </w:rPr>
              <w:br/>
              <w:t> ..S RCT=RCT+1 I '(RCT#100),$D(ZTQUEUED),$$S^%ZTLOAD S (RCSTOP,ZTSTOP)=1 K ZTREQ Q  ; Check for user stopped every 100 records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D:'RCSTOP RPT1(RCNJ,RCDET,RCDT1,RCDT2,.RCSTOP,.RCPG)</w:t>
            </w:r>
            <w:r w:rsidRPr="008B4D90">
              <w:rPr>
                <w:rFonts w:ascii="r_ansi" w:hAnsi="r_ansi"/>
              </w:rPr>
              <w:br/>
              <w:t> D ENQ(RCSTOP,$G(RCPG))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RPT1(RCNJ,RCDET,RCDT1,RCDT2,RCSTOP,RCPG) ; Entry point for report</w:t>
            </w:r>
            <w:r w:rsidRPr="008B4D90">
              <w:rPr>
                <w:rFonts w:ascii="r_ansi" w:hAnsi="r_ansi"/>
              </w:rPr>
              <w:br/>
              <w:t> ; RCNJ - 1 if called by nightly job, 0 if called on demand</w:t>
            </w:r>
            <w:r w:rsidRPr="008B4D90">
              <w:rPr>
                <w:rFonts w:ascii="r_ansi" w:hAnsi="r_ansi"/>
              </w:rPr>
              <w:br/>
              <w:t> ; RCDET - 1 to include detail, 0 for totals only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 RCDT1, RCDT2 - date from, to</w:t>
            </w:r>
            <w:r w:rsidRPr="008B4D90">
              <w:rPr>
                <w:rFonts w:ascii="r_ansi" w:hAnsi="r_ansi"/>
              </w:rPr>
              <w:br/>
              <w:t> ; RCSTOP - stop flag, 1 if user elected to quit job</w:t>
            </w:r>
            <w:r w:rsidRPr="008B4D90">
              <w:rPr>
                <w:rFonts w:ascii="r_ansi" w:hAnsi="r_ansi"/>
              </w:rPr>
              <w:br/>
              <w:t> ; RCPG - page #, returned if passed by reference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N X,Q,Q0,Z,Z0,Z1,Z2,Z3,ZCT,RCCT,RCDEP,RCDEPA,RCDEPAP,RCFMS,RCFMS1,RCD1,RCFMSTOT,RCEFT,RCMATCH,RCDEPREC,RCDT</w:t>
            </w:r>
            <w:r w:rsidRPr="008B4D90">
              <w:rPr>
                <w:rFonts w:ascii="r_ansi" w:hAnsi="r_ansi"/>
              </w:rPr>
              <w:br/>
              <w:t> N D,DIC,I,RCIEN,RCPAY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RCCT - line counter</w:t>
            </w:r>
            <w:r w:rsidRPr="008B4D90">
              <w:rPr>
                <w:rFonts w:ascii="r_ansi" w:hAnsi="r_ansi"/>
              </w:rPr>
              <w:br/>
              <w:t> S (RCCT,RCDEP,RCDEPA,RCDEPAP,RCDEPREC,RCPG,RCSTOP,Z,ZCT)=0,RCD1=1</w:t>
            </w:r>
            <w:r w:rsidRPr="008B4D90">
              <w:rPr>
                <w:rFonts w:ascii="r_ansi" w:hAnsi="r_ansi"/>
              </w:rPr>
              <w:br/>
              <w:t> S RCNJ=+$G(RCNJ)</w:t>
            </w:r>
            <w:r w:rsidRPr="008B4D90">
              <w:rPr>
                <w:rFonts w:ascii="r_ansi" w:hAnsi="r_ansi"/>
              </w:rPr>
              <w:br/>
              <w:t> F  S Z=$O(^TMP("RCDAILYACT",$J,Z)) Q:'Z  D  G:RCSTOP RPT1Q ; Z = date</w:t>
            </w:r>
            <w:r w:rsidRPr="008B4D90">
              <w:rPr>
                <w:rFonts w:ascii="r_ansi" w:hAnsi="r_ansi"/>
              </w:rPr>
              <w:br/>
              <w:t> .I '$G(RCLSTMGR),'RCPG!$S('$G(RCNJ):($Y+5)&gt;IOSL,1:0) D:'$G(RCLSTMGR) HDR(.RCSTOP,RCDET,RCNJ) S RCDT=1 Q:RCSTOP</w:t>
            </w:r>
            <w:r w:rsidRPr="008B4D90">
              <w:rPr>
                <w:rFonts w:ascii="r_ansi" w:hAnsi="r_ansi"/>
              </w:rPr>
              <w:br/>
              <w:t> .S Q="DATE EFT DEPOSIT RECEIVED: "_$$FMTE^XLFDT(Z,2),Q=$J("",80-$L(Q)\2)_Q ; Center it</w:t>
            </w:r>
            <w:r w:rsidRPr="008B4D90">
              <w:rPr>
                <w:rFonts w:ascii="r_ansi" w:hAnsi="r_ansi"/>
              </w:rPr>
              <w:br/>
              <w:t xml:space="preserve"> .I 'RCD1,$G(RCDET) D SL(" ") ; Skip line if &gt;1 </w:t>
            </w:r>
            <w:proofErr w:type="spellStart"/>
            <w:r w:rsidRPr="008B4D90">
              <w:rPr>
                <w:rFonts w:ascii="r_ansi" w:hAnsi="r_ansi"/>
              </w:rPr>
              <w:t>dt</w:t>
            </w:r>
            <w:proofErr w:type="spellEnd"/>
            <w:r w:rsidRPr="008B4D90">
              <w:rPr>
                <w:rFonts w:ascii="r_ansi" w:hAnsi="r_ansi"/>
              </w:rPr>
              <w:t xml:space="preserve"> on </w:t>
            </w:r>
            <w:proofErr w:type="spellStart"/>
            <w:r w:rsidRPr="008B4D90">
              <w:rPr>
                <w:rFonts w:ascii="r_ansi" w:hAnsi="r_ansi"/>
              </w:rPr>
              <w:t>pg</w:t>
            </w:r>
            <w:proofErr w:type="spellEnd"/>
            <w:r w:rsidRPr="008B4D90">
              <w:rPr>
                <w:rFonts w:ascii="r_ansi" w:hAnsi="r_ansi"/>
              </w:rPr>
              <w:br/>
              <w:t> .S RCDT=0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.I $G(RCDET) D</w:t>
            </w:r>
            <w:r w:rsidRPr="008B4D90">
              <w:rPr>
                <w:rFonts w:ascii="r_ansi" w:hAnsi="r_ansi"/>
              </w:rPr>
              <w:br/>
              <w:t> ..D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</w:rPr>
              <w:t>Q)</w:t>
            </w:r>
            <w:r w:rsidRPr="008B4D90">
              <w:rPr>
                <w:rFonts w:ascii="r_ansi" w:hAnsi="r_ansi"/>
              </w:rPr>
              <w:br/>
              <w:t> ..D SL(" ")</w:t>
            </w:r>
            <w:r w:rsidRPr="008B4D90">
              <w:rPr>
                <w:rFonts w:ascii="r_ansi" w:hAnsi="r_ansi"/>
              </w:rPr>
              <w:br/>
              <w:t xml:space="preserve"> .; Z0 =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of entry in file 344.3</w:t>
            </w:r>
            <w:r w:rsidRPr="008B4D90">
              <w:rPr>
                <w:rFonts w:ascii="r_ansi" w:hAnsi="r_ansi"/>
              </w:rPr>
              <w:br/>
              <w:t> .K RCEFT("D"),RCMATCH("D"),RCFMS("D")</w:t>
            </w:r>
            <w:r w:rsidRPr="008B4D90">
              <w:rPr>
                <w:rFonts w:ascii="r_ansi" w:hAnsi="r_ansi"/>
              </w:rPr>
              <w:br/>
              <w:t> .S Z0=0 F  S Z0=$O(^TMP("RCDAILYACT",$J,Z,Z0)) Q:'Z0  D  Q:RCSTOP</w:t>
            </w:r>
            <w:r w:rsidRPr="008B4D90">
              <w:rPr>
                <w:rFonts w:ascii="r_ansi" w:hAnsi="r_ansi"/>
              </w:rPr>
              <w:br/>
              <w:t> ..S Z1=$</w:t>
            </w:r>
            <w:proofErr w:type="gramStart"/>
            <w:r w:rsidRPr="008B4D90">
              <w:rPr>
                <w:rFonts w:ascii="r_ansi" w:hAnsi="r_ansi"/>
              </w:rPr>
              <w:t>G(</w:t>
            </w:r>
            <w:proofErr w:type="gramEnd"/>
            <w:r w:rsidRPr="008B4D90">
              <w:rPr>
                <w:rFonts w:ascii="r_ansi" w:hAnsi="r_ansi"/>
              </w:rPr>
              <w:t>^TMP("RCDAILYACT",$J,Z,Z0))</w:t>
            </w:r>
            <w:r w:rsidRPr="008B4D90">
              <w:rPr>
                <w:rFonts w:ascii="r_ansi" w:hAnsi="r_ansi"/>
              </w:rPr>
              <w:br/>
              <w:t> ..S RCDEPREC=+$O(^RCY(344,"AD",+$P(Z1,U,3),0)),RCDEP(Z)=$G(RCDEP(Z))+1,RCDEPA(Z)=$G(RCDEPA(Z))+$P(Z1,U,8)</w:t>
            </w:r>
            <w:r w:rsidRPr="008B4D90">
              <w:rPr>
                <w:rFonts w:ascii="r_ansi" w:hAnsi="r_ansi"/>
              </w:rPr>
              <w:br/>
              <w:t> ..I $P($G(^RCY(344,RCDEPREC,2)),U)="" S RCFMS("D",-1)=$G(RCFMS("D",-1))+$P(Z1,U,8),RCFMS="NO FMS DOC"</w:t>
            </w:r>
            <w:r w:rsidRPr="008B4D90">
              <w:rPr>
                <w:rFonts w:ascii="r_ansi" w:hAnsi="r_ansi"/>
              </w:rPr>
              <w:br/>
              <w:t> ..I $P($G(^RCY(344,RCDEPREC,2)),U)'="" D</w:t>
            </w:r>
            <w:r w:rsidRPr="008B4D90">
              <w:rPr>
                <w:rFonts w:ascii="r_ansi" w:hAnsi="r_ansi"/>
              </w:rPr>
              <w:br/>
              <w:t> ...S X=$$STATUS^GECSSGET($P(^RCY(344,RCDEPREC,2),U))</w:t>
            </w:r>
            <w:r w:rsidRPr="008B4D90">
              <w:rPr>
                <w:rFonts w:ascii="r_ansi" w:hAnsi="r_ansi"/>
              </w:rPr>
              <w:br/>
              <w:t> ...I X=-1 S RCFMS("D",-1)=$G(RCFMS("D",-1))+$P(Z1,U,8) Q</w:t>
            </w:r>
            <w:r w:rsidRPr="008B4D90">
              <w:rPr>
                <w:rFonts w:ascii="r_ansi" w:hAnsi="r_ansi"/>
              </w:rPr>
              <w:br/>
              <w:t> ...S RCFMS=$E($P(X," "),1,10),Q=$E(X),Q=$S(Q="E"!(Q="R"):0,Q="Q":2,1:1),RCFMS("D",Q)=$G(RCFMS("D",Q))+$P(Z1,U,8)</w:t>
            </w:r>
            <w:r w:rsidRPr="008B4D90">
              <w:rPr>
                <w:rFonts w:ascii="r_ansi" w:hAnsi="r_ansi"/>
              </w:rPr>
              <w:br/>
              <w:t> ...;</w:t>
            </w:r>
            <w:r w:rsidRPr="008B4D90">
              <w:rPr>
                <w:rFonts w:ascii="r_ansi" w:hAnsi="r_ansi"/>
              </w:rPr>
              <w:br/>
              <w:t> ..I $G(RCDET) D  Q:RCSTOP</w:t>
            </w:r>
            <w:r w:rsidRPr="008B4D90">
              <w:rPr>
                <w:rFonts w:ascii="r_ansi" w:hAnsi="r_ansi"/>
              </w:rPr>
              <w:br/>
              <w:t> ...; PRCA*4.5*283 - change length of DEP # from 6 to 9 to allow for 9 digit DEP #'s</w:t>
            </w:r>
            <w:r w:rsidRPr="008B4D90">
              <w:rPr>
                <w:rFonts w:ascii="r_ansi" w:hAnsi="r_ansi"/>
              </w:rPr>
              <w:br/>
              <w:t> ...S X=$$SETSTR^VALM1($P(Z1,U,6),"",1,9)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...; Change DEPOSIT DT's starting position from 9 to 12</w:t>
            </w:r>
            <w:r w:rsidRPr="008B4D90">
              <w:rPr>
                <w:rFonts w:ascii="r_ansi" w:hAnsi="r_ansi"/>
              </w:rPr>
              <w:br/>
              <w:t> ...S X=$$SETSTR^VALM1($$FMTE^XLFDT($P(Z1,U,7)\1,2),X,12,10)</w:t>
            </w:r>
            <w:r w:rsidRPr="008B4D90">
              <w:rPr>
                <w:rFonts w:ascii="r_ansi" w:hAnsi="r_ansi"/>
              </w:rPr>
              <w:br/>
              <w:t> ...; Change starting position from 21 to 23 &amp; reduce length of spaces from 10 to 8.</w:t>
            </w:r>
            <w:r w:rsidRPr="008B4D90">
              <w:rPr>
                <w:rFonts w:ascii="r_ansi" w:hAnsi="r_ansi"/>
              </w:rPr>
              <w:br/>
              <w:t> ...S X=$$SETSTR^VALM1("",X,23,8)</w:t>
            </w:r>
            <w:r w:rsidRPr="008B4D90">
              <w:rPr>
                <w:rFonts w:ascii="r_ansi" w:hAnsi="r_ansi"/>
              </w:rPr>
              <w:br/>
              <w:t> ...S X=$$SETSTR^VALM1("",X,32,10)</w:t>
            </w:r>
            <w:r w:rsidRPr="008B4D90">
              <w:rPr>
                <w:rFonts w:ascii="r_ansi" w:hAnsi="r_ansi"/>
              </w:rPr>
              <w:br/>
              <w:t> ...S X=$$SETSTR^VALM1($E($J($P(Z1,U,8),"",2)_$J("",20),1,20)_RCFMS,X,43,37)</w:t>
            </w:r>
            <w:r w:rsidRPr="008B4D90">
              <w:rPr>
                <w:rFonts w:ascii="r_ansi" w:hAnsi="r_ansi"/>
              </w:rPr>
              <w:br/>
              <w:t> ...D:$$PC HDR(.RCSTOP,RCDET,RCNJ) Q:RCSTOP</w:t>
            </w:r>
            <w:r w:rsidRPr="008B4D90">
              <w:rPr>
                <w:rFonts w:ascii="r_ansi" w:hAnsi="r_ansi"/>
              </w:rPr>
              <w:br/>
              <w:t> ...D SL(X)</w:t>
            </w:r>
            <w:r w:rsidRPr="008B4D90">
              <w:rPr>
                <w:rFonts w:ascii="r_ansi" w:hAnsi="r_ansi"/>
              </w:rPr>
              <w:br/>
              <w:t> ..S RCFMSTOT=0</w:t>
            </w:r>
            <w:proofErr w:type="gramStart"/>
            <w:r w:rsidRPr="008B4D90">
              <w:rPr>
                <w:rFonts w:ascii="r_ansi" w:hAnsi="r_ansi"/>
              </w:rPr>
              <w:t>,RCFMS1</w:t>
            </w:r>
            <w:proofErr w:type="gramEnd"/>
            <w:r w:rsidRPr="008B4D90">
              <w:rPr>
                <w:rFonts w:ascii="r_ansi" w:hAnsi="r_ansi"/>
              </w:rPr>
              <w:t>="NO FMS DOC"</w:t>
            </w:r>
            <w:r w:rsidRPr="008B4D90">
              <w:rPr>
                <w:rFonts w:ascii="r_ansi" w:hAnsi="r_ansi"/>
              </w:rPr>
              <w:br/>
              <w:t> ..I $O(^RCY(344.3,Z0,2,0)) D  Q:RCSTOP</w:t>
            </w:r>
            <w:r w:rsidRPr="008B4D90">
              <w:rPr>
                <w:rFonts w:ascii="r_ansi" w:hAnsi="r_ansi"/>
              </w:rPr>
              <w:br/>
              <w:t> ...N V</w:t>
            </w:r>
            <w:r w:rsidRPr="008B4D90">
              <w:rPr>
                <w:rFonts w:ascii="r_ansi" w:hAnsi="r_ansi"/>
              </w:rPr>
              <w:br/>
              <w:t> ...D:$$PC HDR(.RCSTOP,RCDET,RCNJ) Q:RCSTOP</w:t>
            </w:r>
            <w:r w:rsidRPr="008B4D90">
              <w:rPr>
                <w:rFonts w:ascii="r_ansi" w:hAnsi="r_ansi"/>
              </w:rPr>
              <w:br/>
              <w:t> ...D SL($J("",10)_"ERROR MESSAGES FOR EFT:")</w:t>
            </w:r>
            <w:r w:rsidRPr="008B4D90">
              <w:rPr>
                <w:rFonts w:ascii="r_ansi" w:hAnsi="r_ansi"/>
              </w:rPr>
              <w:br/>
              <w:t> ...S V=0 F  S V=$O(^RCY(344.3,Z0,2,V)) Q:'V  D  Q:RCSTOP</w:t>
            </w:r>
            <w:r w:rsidRPr="008B4D90">
              <w:rPr>
                <w:rFonts w:ascii="r_ansi" w:hAnsi="r_ansi"/>
              </w:rPr>
              <w:br/>
              <w:t> ....D:$$PC HDR(.RCSTOP,RCDET,RCNJ) Q:RCSTOP</w:t>
            </w:r>
            <w:r w:rsidRPr="008B4D90">
              <w:rPr>
                <w:rFonts w:ascii="r_ansi" w:hAnsi="r_ansi"/>
              </w:rPr>
              <w:br/>
              <w:t> ....D SL($J("",12)_$G(^RCY(344.3,Z0,2,V,0)))</w:t>
            </w:r>
            <w:r w:rsidRPr="008B4D90">
              <w:rPr>
                <w:rFonts w:ascii="r_ansi" w:hAnsi="r_ansi"/>
              </w:rPr>
              <w:br/>
              <w:t> ..S Z2=0 F  S Z2=$O(^TMP("RCDAILYACT",$J,Z,Z0,"EFT",Z2)) Q:'Z2  S Z3=$G(^RCY(344.31,Z2,0)) D  Q:RCSTOP</w:t>
            </w:r>
            <w:r w:rsidRPr="008B4D90">
              <w:rPr>
                <w:rFonts w:ascii="r_ansi" w:hAnsi="r_ansi"/>
              </w:rPr>
              <w:br/>
              <w:t> ...S RCEFT("D")=$G(RCEFT("D"))+1</w:t>
            </w:r>
            <w:r w:rsidRPr="008B4D90">
              <w:rPr>
                <w:rFonts w:ascii="r_ansi" w:hAnsi="r_ansi"/>
              </w:rPr>
              <w:br/>
              <w:t> ...S X=$S($P($G(^RCY(344,+$P(Z3,U,9),2)),U)'="":$$STATUS^GECSSGET($P(^RCY(344,+$P(Z3,U,9),2),U)),1:"")</w:t>
            </w:r>
            <w:r w:rsidRPr="008B4D90">
              <w:rPr>
                <w:rFonts w:ascii="r_ansi" w:hAnsi="r_ansi"/>
              </w:rPr>
              <w:br/>
              <w:t> ...I X'="",X'=-1,$E(X)'="R",$E(X)'="E" S RCFMSTOT=RCFMSTOT+$P(Z3,U,7),RCFMS1=$S($E(X)="Q":"QUEUED TO POST",1:"POSTED")</w:t>
            </w:r>
            <w:r w:rsidRPr="008B4D90">
              <w:rPr>
                <w:rFonts w:ascii="r_ansi" w:hAnsi="r_ansi"/>
              </w:rPr>
              <w:br/>
              <w:t> ...S RCFMS1(Z2)=$S(X="":"",X=-1:"NO FMS DOC",1:$E($P(X," "),1,10))</w:t>
            </w:r>
            <w:r w:rsidRPr="008B4D90">
              <w:rPr>
                <w:rFonts w:ascii="r_ansi" w:hAnsi="r_ansi"/>
              </w:rPr>
              <w:br/>
              <w:t> ...I $P(Z3,U,8) S RCMATCH("D")=$G(RCMATCH("D"))+1</w:t>
            </w:r>
            <w:r w:rsidRPr="008B4D90">
              <w:rPr>
                <w:rFonts w:ascii="r_ansi" w:hAnsi="r_ansi"/>
              </w:rPr>
              <w:br/>
              <w:t> ...I $G(RCDET) D EFTDTL(Z2,Z3,.RCSTOP,RCDET,.RCFMS1,RCNJ) Q:RCSTOP</w:t>
            </w:r>
            <w:r w:rsidRPr="008B4D90">
              <w:rPr>
                <w:rFonts w:ascii="r_ansi" w:hAnsi="r_ansi"/>
              </w:rPr>
              <w:br/>
              <w:t> ..;</w:t>
            </w:r>
            <w:r w:rsidRPr="008B4D90">
              <w:rPr>
                <w:rFonts w:ascii="r_ansi" w:hAnsi="r_ansi"/>
              </w:rPr>
              <w:br/>
              <w:t> ..Q</w:t>
            </w:r>
            <w:proofErr w:type="gramStart"/>
            <w:r w:rsidRPr="008B4D90">
              <w:rPr>
                <w:rFonts w:ascii="r_ansi" w:hAnsi="r_ansi"/>
              </w:rPr>
              <w:t>:RCSTOP</w:t>
            </w:r>
            <w:proofErr w:type="gramEnd"/>
            <w:r w:rsidRPr="008B4D90">
              <w:rPr>
                <w:rFonts w:ascii="r_ansi" w:hAnsi="r_ansi"/>
              </w:rPr>
              <w:br/>
              <w:t> ..I RCDET D SL(" ")</w:t>
            </w:r>
            <w:r w:rsidRPr="008B4D90">
              <w:rPr>
                <w:rFonts w:ascii="r_ansi" w:hAnsi="r_ansi"/>
              </w:rPr>
              <w:br/>
              <w:t> .;</w:t>
            </w:r>
            <w:r w:rsidRPr="008B4D90">
              <w:rPr>
                <w:rFonts w:ascii="r_ansi" w:hAnsi="r_ansi"/>
              </w:rPr>
              <w:br/>
              <w:t> .Q:RCSTOP</w:t>
            </w:r>
            <w:r w:rsidRPr="008B4D90">
              <w:rPr>
                <w:rFonts w:ascii="r_ansi" w:hAnsi="r_ansi"/>
              </w:rPr>
              <w:br/>
              <w:t> .S RCDEPA=RCDEPA+$G(RCDEPA(Z)),RCDEP=RCDEP+$G(RCDEP(Z)),RCDEPAP=RCDEPAP+$G(RCDEPAP(Z)),RCFMSTOT("D")=$G(RCFMSTOT("D"))+$G(RCFMSTOT),RCEFT("T")=$G(RCEFT("T"))+$G(RCEFT("D")),RCMATCH("T")=$G(RCMATCH("T"))+$G(RCMATCH("D"))</w:t>
            </w:r>
            <w:r w:rsidRPr="008B4D90">
              <w:rPr>
                <w:rFonts w:ascii="r_ansi" w:hAnsi="r_ansi"/>
              </w:rPr>
              <w:br/>
              <w:t> .F Q=-1,0,1,2 S RCFMS("T",Q)=$G(RCFMS("T",Q))+$G(RCFMS("D",Q))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 xml:space="preserve"> .I $S('$G(RCNJ):($Y+5)&gt;IOSL,1:0)!'RCPG D:'$G(RCLSTMGR) </w:t>
            </w:r>
            <w:r w:rsidRPr="008B4D90">
              <w:rPr>
                <w:rFonts w:ascii="r_ansi" w:hAnsi="r_ansi"/>
              </w:rPr>
              <w:lastRenderedPageBreak/>
              <w:t>HDR(.RCSTOP,RCDET,RCNJ) Q:RCSTOP</w:t>
            </w:r>
            <w:r w:rsidRPr="008B4D90">
              <w:rPr>
                <w:rFonts w:ascii="r_ansi" w:hAnsi="r_ansi"/>
              </w:rPr>
              <w:br/>
              <w:t> .D SL($E("**TOTALS FOR DATE: "_$$FMTE^XLFDT(Z\1,2)_$J("",30),1,30)_" # OF DEPOSIT TICKETS RECEIVED: "_+$G(RCDEP(Z))_$J("",5))</w:t>
            </w:r>
            <w:r w:rsidRPr="008B4D90">
              <w:rPr>
                <w:rFonts w:ascii="r_ansi" w:hAnsi="r_ansi"/>
              </w:rPr>
              <w:br/>
              <w:t> .D SL($J("",29)_"TOTAL AMOUNT OF DEPOSITS RECEIVED: $"_$J(+$G(RCDEPA(Z)),"",2))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.D SL($J("",20)_"DEPOSIT AMOUNTS SENT TO FMS:")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SL($J("",39)_"ACCEPTED: $"_$J(+$G(RCFMS("D",1)),"",2))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SL($J("",41)_"QUEUED: $"_$J(+$G(RCFMS("D",2)),"",2))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SL($J("",35)_"ERROR/REJECT: $"_$J(+$G(RCFMS("D",0)),"",2))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SL($J("",37)_"NOT IN FMS: $"_$J(+$G(RCFMS("D",-1)),"",2))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SL($J("",26)_"# EFT PAYMENT RECORDS: "_(+$G(RCEFT("D"))))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SL($J("",25)_"# EFT PAYMENTS MATCHED: "_+($G(RCMATCH("D"))))</w:t>
            </w:r>
            <w:r w:rsidRPr="008B4D90">
              <w:rPr>
                <w:rFonts w:ascii="r_ansi" w:hAnsi="r_ansi"/>
              </w:rPr>
              <w:br/>
              <w:t> .D:$$PC HDR(.RCSTOP,RCDET,RCNJ) Q:RCSTOP</w:t>
            </w:r>
            <w:r w:rsidRPr="008B4D90">
              <w:rPr>
                <w:rFonts w:ascii="r_ansi" w:hAnsi="r_ansi"/>
              </w:rPr>
              <w:br/>
              <w:t> .D SL($J("",18)_"MATCHED PAYMENT AMOUNT POSTED: $"_$J(+$G(RCDEPAP(Z)),"",2))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I '$O(^TMP("RCDAILYACT",$J,0)) D:'$G(RCLSTMGR) HDR(.RCSTOP,RCDET,RCNJ)</w:t>
            </w:r>
            <w:r w:rsidRPr="008B4D90">
              <w:rPr>
                <w:rFonts w:ascii="r_ansi" w:hAnsi="r_ansi"/>
              </w:rPr>
              <w:br/>
              <w:t> G:RCSTOP!(RCNJ&amp;(+$G(RCLSTMGR)=0)) RPT1Q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SL($E("**** TOTALS FOR DATE RANGE:"_$J("",30),1,30)_" # OF DEPOSIT TICKETS RECEIVED: "_+$G(RCDEP)_$J("",5))</w:t>
            </w:r>
            <w:r w:rsidRPr="008B4D90">
              <w:rPr>
                <w:rFonts w:ascii="r_ansi" w:hAnsi="r_ansi"/>
              </w:rPr>
              <w:br/>
              <w:t> D SL($J("",29)_"TOTAL AMOUNT OF DEPOSITS RECEIVED: $"_$J(+$G(RCDEPA),"",2))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 SL($J("",20)_"DEPOSIT AMOUNTS SENT TO FMS:")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SL($J("",39)_"ACCEPTED: $"_$J(+$G(RCFMS("T",1)),"",2))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D SL($J("",41)_"QUEUED: $"_$J(+$G(RCFMS("T",2)),"",2))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SL($J("",35)_"ERROR/REJECT: $"_$J(+$G(RCFMS("T",0)),"",2))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SL($J("",37)_"NOT IN FMS: $"_$J(+$G(RCFMS("T",-1)),"",2))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SL($J("",26)_"# EFT PAYMENT RECORDS: "_+$G(RCEFT("T")))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SL($J("",25)_"# EFT PAYMENTS MATCHED: "_+$G(RCMATCH("T")))</w:t>
            </w:r>
            <w:r w:rsidRPr="008B4D90">
              <w:rPr>
                <w:rFonts w:ascii="r_ansi" w:hAnsi="r_ansi"/>
              </w:rPr>
              <w:br/>
              <w:t> D:$$PC HDR(.RCSTOP,RCDET,RCNJ) G:RCSTOP RPT1Q</w:t>
            </w:r>
            <w:r w:rsidRPr="008B4D90">
              <w:rPr>
                <w:rFonts w:ascii="r_ansi" w:hAnsi="r_ansi"/>
              </w:rPr>
              <w:br/>
              <w:t> D SL($J("",18)_"MATCHED PAYMENT AMOUNT POSTED: $"_$J(+$G(RCDEPAP),"",2))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 SL(" ")</w:t>
            </w:r>
            <w:r w:rsidRPr="008B4D90">
              <w:rPr>
                <w:rFonts w:ascii="r_ansi" w:hAnsi="r_ansi"/>
              </w:rPr>
              <w:br/>
              <w:t> D SL($$ENDORPRT^RCDPEARL)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PC() ; </w:t>
            </w:r>
            <w:proofErr w:type="spellStart"/>
            <w:r w:rsidRPr="008B4D90">
              <w:rPr>
                <w:rFonts w:ascii="r_ansi" w:hAnsi="r_ansi"/>
              </w:rPr>
              <w:t>boolean</w:t>
            </w:r>
            <w:proofErr w:type="spellEnd"/>
            <w:r w:rsidRPr="008B4D90">
              <w:rPr>
                <w:rFonts w:ascii="r_ansi" w:hAnsi="r_ansi"/>
              </w:rPr>
              <w:t xml:space="preserve"> function, page check</w:t>
            </w:r>
            <w:r w:rsidRPr="008B4D90">
              <w:rPr>
                <w:rFonts w:ascii="r_ansi" w:hAnsi="r_ansi"/>
              </w:rPr>
              <w:br/>
              <w:t> I '$G(RCLSTMGR),$G(RCNJ),$Y+5&gt;IOSL Q 1</w:t>
            </w:r>
            <w:r w:rsidRPr="008B4D90">
              <w:rPr>
                <w:rFonts w:ascii="r_ansi" w:hAnsi="r_ansi"/>
              </w:rPr>
              <w:br/>
              <w:t> Q 0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RPT1Q ; exit point</w:t>
            </w:r>
            <w:r w:rsidRPr="008B4D90">
              <w:rPr>
                <w:rFonts w:ascii="r_ansi" w:hAnsi="r_ansi"/>
              </w:rPr>
              <w:br/>
              <w:t> K ^TMP("RCDAILYACT",$J)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ENQ(RCSTOP,RCPG) ; Clean up</w:t>
            </w:r>
            <w:r w:rsidRPr="008B4D90">
              <w:rPr>
                <w:rFonts w:ascii="r_ansi" w:hAnsi="r_ansi"/>
              </w:rPr>
              <w:br/>
              <w:t> I '$D(ZTQUEUED) D ^%ZISC I 'RCNJ,'RCSTOP,RCPG S X="" D ASK^RCDPEARL(.X)</w:t>
            </w:r>
            <w:r w:rsidRPr="008B4D90">
              <w:rPr>
                <w:rFonts w:ascii="r_ansi" w:hAnsi="r_ansi"/>
              </w:rPr>
              <w:br/>
              <w:t> I $D(ZTQUEUED) S ZTREQ="@"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SL(Z) ; Writes or stores line</w:t>
            </w:r>
            <w:r w:rsidRPr="008B4D90">
              <w:rPr>
                <w:rFonts w:ascii="r_ansi" w:hAnsi="r_ansi"/>
              </w:rPr>
              <w:br/>
              <w:t> ; RCNJ and RCCT set before calling</w:t>
            </w:r>
            <w:r w:rsidRPr="008B4D90">
              <w:rPr>
                <w:rFonts w:ascii="r_ansi" w:hAnsi="r_ansi"/>
              </w:rPr>
              <w:br/>
              <w:t> ; RCNJ = 1 to set array, 0 to write line</w:t>
            </w:r>
            <w:r w:rsidRPr="008B4D90">
              <w:rPr>
                <w:rFonts w:ascii="r_ansi" w:hAnsi="r_ansi"/>
              </w:rPr>
              <w:br/>
              <w:t> ; Z = text to handle</w:t>
            </w:r>
            <w:r w:rsidRPr="008B4D90">
              <w:rPr>
                <w:rFonts w:ascii="r_ansi" w:hAnsi="r_ansi"/>
              </w:rPr>
              <w:br/>
              <w:t> ; RCCT = line counter</w:t>
            </w:r>
            <w:r w:rsidRPr="008B4D90">
              <w:rPr>
                <w:rFonts w:ascii="r_ansi" w:hAnsi="r_ansi"/>
              </w:rPr>
              <w:br/>
              <w:t> S RCCT=RCCT+1</w:t>
            </w:r>
            <w:r w:rsidRPr="008B4D90">
              <w:rPr>
                <w:rFonts w:ascii="r_ansi" w:hAnsi="r_ansi"/>
              </w:rPr>
              <w:br/>
              <w:t> I $G(RCNJ) S ^TMP($J,"RCDPE_DAR",RCCT)=Z Q</w:t>
            </w:r>
            <w:r w:rsidRPr="008B4D90">
              <w:rPr>
                <w:rFonts w:ascii="r_ansi" w:hAnsi="r_ansi"/>
              </w:rPr>
              <w:br/>
              <w:t> W !,Z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</w:t>
            </w:r>
            <w:r w:rsidRPr="008B4D90">
              <w:rPr>
                <w:rFonts w:ascii="r_ansi" w:hAnsi="r_ansi"/>
              </w:rPr>
              <w:br/>
              <w:t>CHKPYR(IEN,FLG,RCJOB) ; function</w:t>
            </w:r>
            <w:r w:rsidRPr="008B4D90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 or 344.4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RCJOB - $J</w:t>
            </w:r>
            <w:r w:rsidRPr="008B4D90">
              <w:rPr>
                <w:rFonts w:ascii="r_ansi" w:hAnsi="r_ansi"/>
              </w:rPr>
              <w:br/>
              <w:t> ; returns 1 if payer in 344.31/.02 or 344.4/.06 is in the list of selected payers ^TMP("RCSELPAY",$J)</w:t>
            </w:r>
            <w:r w:rsidRPr="008B4D90">
              <w:rPr>
                <w:rFonts w:ascii="r_ansi" w:hAnsi="r_ansi"/>
              </w:rPr>
              <w:br/>
              <w:t> ; returns 0 otherwise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N RCPAY,RES,Z</w:t>
            </w:r>
            <w:r w:rsidRPr="008B4D90">
              <w:rPr>
                <w:rFonts w:ascii="r_ansi" w:hAnsi="r_ansi"/>
              </w:rPr>
              <w:br/>
              <w:t> S RES=0 ; result</w:t>
            </w:r>
            <w:r w:rsidRPr="008B4D90">
              <w:rPr>
                <w:rFonts w:ascii="r_ansi" w:hAnsi="r_ansi"/>
              </w:rPr>
              <w:br/>
              <w:t> S RCPAY="" I IEN S RCPAY=$S(FLG:$P($G(^RCY(344.4,IEN,0)),U,6),1:$P($G(^RCY(344.31,IEN,0)),U,2))</w:t>
            </w:r>
            <w:r w:rsidRPr="008B4D90">
              <w:rPr>
                <w:rFonts w:ascii="r_ansi" w:hAnsi="r_ansi"/>
              </w:rPr>
              <w:br/>
              <w:t> I RCPAY'="" S (RCFLG,Z)=0 D</w:t>
            </w:r>
            <w:r w:rsidRPr="008B4D90">
              <w:rPr>
                <w:rFonts w:ascii="r_ansi" w:hAnsi="r_ansi"/>
              </w:rPr>
              <w:br/>
              <w:t> .F  S Z=$O(^TMP("RCSELPAY",RCJOB,Z)) Q:Z=""  I $E(RCPAY,1,30)=$G(^TMP("RCSELPAY",RCJOB,Z)) S RES=1 Q</w:t>
            </w:r>
            <w:r w:rsidRPr="008B4D90">
              <w:rPr>
                <w:rFonts w:ascii="r_ansi" w:hAnsi="r_ansi"/>
              </w:rPr>
              <w:br/>
              <w:t xml:space="preserve"> ;Include EFT with null Payer Names in reports for ALL payers - PRCA*4.5*298 </w:t>
            </w:r>
            <w:r w:rsidRPr="008B4D90">
              <w:rPr>
                <w:rFonts w:ascii="r_ansi" w:hAnsi="r_ansi"/>
              </w:rPr>
              <w:br/>
              <w:t> I FLG=0,$G(RCNP)=2,RCPAY="" S RES=1 ; PRCA*4.5*298</w:t>
            </w:r>
            <w:r w:rsidRPr="008B4D90">
              <w:rPr>
                <w:rFonts w:ascii="r_ansi" w:hAnsi="r_ansi"/>
              </w:rPr>
              <w:br/>
              <w:t> Q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CHKDIV(IEN,FLG,VAUTD) ;</w:t>
            </w:r>
            <w:r w:rsidRPr="008B4D90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 or 344.4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VAUTD - array of selected divisions from DIVISION^VAUTOMA API call</w:t>
            </w:r>
            <w:r w:rsidRPr="008B4D90">
              <w:rPr>
                <w:rFonts w:ascii="r_ansi" w:hAnsi="r_ansi"/>
              </w:rPr>
              <w:br/>
              <w:t> ; returns 1 if division associated with an entry in 344.31 is on the list in VAUTD</w:t>
            </w:r>
            <w:r w:rsidRPr="008B4D90">
              <w:rPr>
                <w:rFonts w:ascii="r_ansi" w:hAnsi="r_ansi"/>
              </w:rPr>
              <w:br/>
              <w:t> ; returns 0 otherwise</w:t>
            </w:r>
            <w:r w:rsidRPr="008B4D90">
              <w:rPr>
                <w:rFonts w:ascii="r_ansi" w:hAnsi="r_ansi"/>
              </w:rPr>
              <w:br/>
              <w:t> N ERA,I,NAME,RCSTA,RES</w:t>
            </w:r>
            <w:r w:rsidRPr="008B4D90">
              <w:rPr>
                <w:rFonts w:ascii="r_ansi" w:hAnsi="r_ansi"/>
              </w:rPr>
              <w:br/>
              <w:t> S RES=0</w:t>
            </w:r>
            <w:r w:rsidRPr="008B4D90">
              <w:rPr>
                <w:rFonts w:ascii="r_ansi" w:hAnsi="r_ansi"/>
              </w:rPr>
              <w:br/>
              <w:t> I VAUTD=1 S RES=1 G CHKDIVX</w:t>
            </w:r>
            <w:r w:rsidRPr="008B4D90">
              <w:rPr>
                <w:rFonts w:ascii="r_ansi" w:hAnsi="r_ansi"/>
              </w:rPr>
              <w:br/>
              <w:t> I 'IEN G CHKDIVX</w:t>
            </w:r>
            <w:r w:rsidRPr="008B4D90">
              <w:rPr>
                <w:rFonts w:ascii="r_ansi" w:hAnsi="r_ansi"/>
              </w:rPr>
              <w:br/>
              <w:t> S ERA=$S(FLG:IEN,1:$P($G(^RCY(344.31,IEN,0)),U,10))</w:t>
            </w:r>
            <w:r w:rsidRPr="008B4D90">
              <w:rPr>
                <w:rFonts w:ascii="r_ansi" w:hAnsi="r_ansi"/>
              </w:rPr>
              <w:br/>
              <w:t> S RCSTA=$$ERASTA^RCDPEM3(ERA),NAME=$P(RCSTA,U)</w:t>
            </w:r>
            <w:r w:rsidRPr="008B4D90">
              <w:rPr>
                <w:rFonts w:ascii="r_ansi" w:hAnsi="r_ansi"/>
              </w:rPr>
              <w:br/>
              <w:t> I NAME="UNKNOWN" G CHKDIVX</w:t>
            </w:r>
            <w:r w:rsidRPr="008B4D90">
              <w:rPr>
                <w:rFonts w:ascii="r_ansi" w:hAnsi="r_ansi"/>
              </w:rPr>
              <w:br/>
              <w:t> S I=0 I 'VAUTD F  S I=$O(VAUTD(I)) Q:'I!RES  I NAME=VAUTD(I) S RES=1</w:t>
            </w:r>
            <w:r w:rsidRPr="008B4D90">
              <w:rPr>
                <w:rFonts w:ascii="r_ansi" w:hAnsi="r_ansi"/>
              </w:rPr>
              <w:br/>
              <w:t>CHKDIVX ;</w:t>
            </w:r>
            <w:r w:rsidRPr="008B4D90">
              <w:rPr>
                <w:rFonts w:ascii="r_ansi" w:hAnsi="r_ansi"/>
              </w:rPr>
              <w:br/>
              <w:t> Q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HDR(RCSTOP,RCDET,RCNJ) ;Prints report heading</w:t>
            </w:r>
            <w:r w:rsidRPr="008B4D90">
              <w:rPr>
                <w:rFonts w:ascii="r_ansi" w:hAnsi="r_ansi"/>
              </w:rPr>
              <w:br/>
              <w:t> ; RCSTOP - flag to stop</w:t>
            </w:r>
            <w:r w:rsidRPr="008B4D90">
              <w:rPr>
                <w:rFonts w:ascii="r_ansi" w:hAnsi="r_ansi"/>
              </w:rPr>
              <w:br/>
              <w:t> ; variables RCCT,RCPG,RCDT1,RCDT2 set before calling this subroutine</w:t>
            </w:r>
            <w:r w:rsidRPr="008B4D90">
              <w:rPr>
                <w:rFonts w:ascii="r_ansi" w:hAnsi="r_ansi"/>
              </w:rPr>
              <w:br/>
              <w:t> ; RCCT - line count</w:t>
            </w:r>
            <w:r w:rsidRPr="008B4D90">
              <w:rPr>
                <w:rFonts w:ascii="r_ansi" w:hAnsi="r_ansi"/>
              </w:rPr>
              <w:br/>
              <w:t> ; RCPG - page number</w:t>
            </w:r>
            <w:r w:rsidRPr="008B4D90">
              <w:rPr>
                <w:rFonts w:ascii="r_ansi" w:hAnsi="r_ansi"/>
              </w:rPr>
              <w:br/>
              <w:t> ; RCDT1, RCDT2 - from, to date</w:t>
            </w:r>
            <w:r w:rsidRPr="008B4D90">
              <w:rPr>
                <w:rFonts w:ascii="r_ansi" w:hAnsi="r_ansi"/>
              </w:rPr>
              <w:br/>
              <w:t> ; RCDET - flag is 1 if detail is desired</w:t>
            </w:r>
            <w:r w:rsidRPr="008B4D90">
              <w:rPr>
                <w:rFonts w:ascii="r_ansi" w:hAnsi="r_ansi"/>
              </w:rPr>
              <w:br/>
              <w:t> N Z,Z0,Z1,X,Y</w:t>
            </w:r>
            <w:r w:rsidRPr="008B4D90">
              <w:rPr>
                <w:rFonts w:ascii="r_ansi" w:hAnsi="r_ansi"/>
              </w:rPr>
              <w:br/>
              <w:t> Q:RCNJ&amp;(RCPG)</w:t>
            </w:r>
            <w:r w:rsidRPr="008B4D90">
              <w:rPr>
                <w:rFonts w:ascii="r_ansi" w:hAnsi="r_ansi"/>
              </w:rPr>
              <w:br/>
              <w:t> I RCPG!($E(IOST,1,2)="C-") D</w:t>
            </w:r>
            <w:r w:rsidRPr="008B4D90">
              <w:rPr>
                <w:rFonts w:ascii="r_ansi" w:hAnsi="r_ansi"/>
              </w:rPr>
              <w:br/>
              <w:t> .Q:$G(RCNJ)</w:t>
            </w:r>
            <w:r w:rsidRPr="008B4D90">
              <w:rPr>
                <w:rFonts w:ascii="r_ansi" w:hAnsi="r_ansi"/>
              </w:rPr>
              <w:br/>
              <w:t> .I RCPG&amp;($E(IOST,1,2)="C-") D ASK(.RCSTOP) Q:RCSTOP</w:t>
            </w:r>
            <w:r w:rsidRPr="008B4D90">
              <w:rPr>
                <w:rFonts w:ascii="r_ansi" w:hAnsi="r_ansi"/>
              </w:rPr>
              <w:br/>
              <w:t> .W @IOF ; Write form feed</w:t>
            </w:r>
            <w:r w:rsidRPr="008B4D90">
              <w:rPr>
                <w:rFonts w:ascii="r_ansi" w:hAnsi="r_ansi"/>
              </w:rPr>
              <w:br/>
              <w:t> Q:RCSTOP</w:t>
            </w:r>
            <w:r w:rsidRPr="008B4D90">
              <w:rPr>
                <w:rFonts w:ascii="r_ansi" w:hAnsi="r_ansi"/>
              </w:rPr>
              <w:br/>
              <w:t> S RCPG=RCPG+1</w:t>
            </w:r>
            <w:r w:rsidRPr="008B4D90">
              <w:rPr>
                <w:rFonts w:ascii="r_ansi" w:hAnsi="r_ansi"/>
              </w:rPr>
              <w:br/>
              <w:t> I '$D(RCNP) N RCNP S RCNP=2 ; PRCA276 if coming from nightly job need to define payer selection variable</w:t>
            </w:r>
            <w:r w:rsidRPr="008B4D90">
              <w:rPr>
                <w:rFonts w:ascii="r_ansi" w:hAnsi="r_ansi"/>
              </w:rPr>
              <w:br/>
              <w:t> I '$D(VAUTD) N VAUTD S VAUTD=1 ; PRCA276 if coming from nightly job need to define division selection variable</w:t>
            </w:r>
            <w:r w:rsidRPr="008B4D90">
              <w:rPr>
                <w:rFonts w:ascii="r_ansi" w:hAnsi="r_ansi"/>
              </w:rPr>
              <w:br/>
              <w:t> S Z0="EDI LOCKBOX EFT DAILY ACTIVITY "_$S($G(RCDET):"DETAIL",1:"SUMMARY")_" REPORT"</w:t>
            </w:r>
            <w:r w:rsidRPr="008B4D90">
              <w:rPr>
                <w:rFonts w:ascii="r_ansi" w:hAnsi="r_ansi"/>
              </w:rPr>
              <w:br/>
              <w:t> S Z=$$SETSTR^VALM1($J("",80-$L(Z0)\2)_Z0,"",1,79)</w:t>
            </w:r>
            <w:r w:rsidRPr="008B4D90">
              <w:rPr>
                <w:rFonts w:ascii="r_ansi" w:hAnsi="r_ansi"/>
              </w:rPr>
              <w:br/>
              <w:t> S Z=$$SETSTR^VALM1("Page: "_RCPG,Z,70,10)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S Z="RUN DATE: "_$$FMTE^XLFDT($$NOW^XLFDT(),2),Z=$J("",80-$L(Z)\2)_Z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;prca276 add divisions to header</w:t>
            </w:r>
            <w:r w:rsidRPr="008B4D90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 xml:space="preserve"> ; 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payer selection list to header</w:t>
            </w:r>
            <w:r w:rsidRPr="008B4D90">
              <w:rPr>
                <w:rFonts w:ascii="r_ansi" w:hAnsi="r_ansi"/>
              </w:rPr>
              <w:br/>
              <w:t> S Z1="" I RCNP'=2 S Z0=0 F  S Z0=$O(^TMP("RCSELPAY",$J,Z0)) Q:'Z0  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"_$S(RCNP=2:"ALL",1:$E(Z1,1,$L(Z1)-2)),Z=$J("",80-$L(Z)\2)_Z</w:t>
            </w:r>
            <w:r w:rsidRPr="008B4D90">
              <w:rPr>
                <w:rFonts w:ascii="r_ansi" w:hAnsi="r_ansi"/>
              </w:rPr>
              <w:br/>
              <w:t> D SL(Z)</w:t>
            </w:r>
            <w:r w:rsidRPr="008B4D90">
              <w:rPr>
                <w:rFonts w:ascii="r_ansi" w:hAnsi="r_ansi"/>
              </w:rPr>
              <w:br/>
              <w:t> ;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date filter to header</w:t>
            </w:r>
            <w:r w:rsidRPr="008B4D90">
              <w:rPr>
                <w:rFonts w:ascii="r_ansi" w:hAnsi="r_ansi"/>
              </w:rPr>
              <w:br/>
              <w:t> S Z="DATE RANGE: "_$$FMTE^XLFDT(RCDT1,2)_" - "_$$FMTE^XLFDT(RCDT2,2)_" (Date Deposit Added)",Z=$J("",80-$L(Z)\2)_Z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D SL(Z)</w:t>
            </w:r>
            <w:r w:rsidRPr="008B4D90">
              <w:rPr>
                <w:rFonts w:ascii="r_ansi" w:hAnsi="r_ansi"/>
              </w:rPr>
              <w:br/>
              <w:t> I $G(RCDET) D</w:t>
            </w:r>
            <w:r w:rsidRPr="008B4D90">
              <w:rPr>
                <w:rFonts w:ascii="r_ansi" w:hAnsi="r_ansi"/>
              </w:rPr>
              <w:br/>
              <w:t xml:space="preserve"> .; PRCA*4.5*283 - Add 3 more spaces between DEP # and DEPOSIT DT </w:t>
            </w:r>
            <w:r w:rsidRPr="008B4D90">
              <w:rPr>
                <w:rFonts w:ascii="r_ansi" w:hAnsi="r_ansi"/>
              </w:rPr>
              <w:br/>
              <w:t> .; and remove 3 spaces between DEPOSIT DT and DEP AMOUNT to allow for 9 digit DEP #'s</w:t>
            </w:r>
            <w:r w:rsidRPr="008B4D90">
              <w:rPr>
                <w:rFonts w:ascii="r_ansi" w:hAnsi="r_ansi"/>
              </w:rPr>
              <w:br/>
              <w:t> .D SL("")</w:t>
            </w:r>
            <w:r w:rsidRPr="008B4D90">
              <w:rPr>
                <w:rFonts w:ascii="r_ansi" w:hAnsi="r_ansi"/>
              </w:rPr>
              <w:br/>
              <w:t> .S Z=$$SETSTR^VALM1("DEP # DEPOSIT DT "_$J("",19)_"DEP AMOUNT FMS DEPOSIT STAT","",1,80)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.; PRCA*4.5*284, Move Match Status to left 3 space to allow for 10 digit ERA #'s</w:t>
            </w:r>
            <w:r w:rsidRPr="008B4D90">
              <w:rPr>
                <w:rFonts w:ascii="r_ansi" w:hAnsi="r_ansi"/>
              </w:rPr>
              <w:br/>
              <w:t> .S Z=$$SETSTR^VALM1($J("",3)_"EFT #"_$J("",23)_"DATE PD PAYMENT AMOUNT ERA MATCH STATUS","",1,80)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Z=$$SETSTR^VALM1($J("",10)_"EFT PAYER TRACE #","",1,30)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Z=$$SETSTR^VALM1($J("",14)_"PAYMENT FROM","",1,30)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.S Z=$$SETSTR^VALM1($J("",45)_"DEP RECEIPT #","",1,60)</w:t>
            </w:r>
            <w:r w:rsidRPr="008B4D90">
              <w:rPr>
                <w:rFonts w:ascii="r_ansi" w:hAnsi="r_ansi"/>
              </w:rPr>
              <w:br/>
              <w:t> .S Z=$$SETSTR^VALM1("DEP RECEIPT STATUS",Z,61,19)</w:t>
            </w:r>
            <w:r w:rsidRPr="008B4D90">
              <w:rPr>
                <w:rFonts w:ascii="r_ansi" w:hAnsi="r_ansi"/>
              </w:rPr>
              <w:br/>
              <w:t> .D SL(Z)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D SL($TR($J("",IOM-1)," ","="))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ASK(RCSTOP) ; Ask to continue</w:t>
            </w:r>
            <w:r w:rsidRPr="008B4D90">
              <w:rPr>
                <w:rFonts w:ascii="r_ansi" w:hAnsi="r_ansi"/>
              </w:rPr>
              <w:br/>
              <w:t> ; If passed by reference ,RCSTOP is returned as 1 if print is aborted</w:t>
            </w:r>
            <w:r w:rsidRPr="008B4D90">
              <w:rPr>
                <w:rFonts w:ascii="r_ansi" w:hAnsi="r_ansi"/>
              </w:rPr>
              <w:br/>
              <w:t> I $E(IOST,1,2)'["C-" Q</w:t>
            </w:r>
            <w:r w:rsidRPr="008B4D90">
              <w:rPr>
                <w:rFonts w:ascii="r_ansi" w:hAnsi="r_ansi"/>
              </w:rPr>
              <w:br/>
              <w:t> N DIR,DIROUT,DIRUT,DTOUT,DUOUT</w:t>
            </w:r>
            <w:r w:rsidRPr="008B4D90">
              <w:rPr>
                <w:rFonts w:ascii="r_ansi" w:hAnsi="r_ansi"/>
              </w:rPr>
              <w:br/>
              <w:t> S DIR(0)="E" W ! D ^DIR</w:t>
            </w:r>
            <w:r w:rsidRPr="008B4D90">
              <w:rPr>
                <w:rFonts w:ascii="r_ansi" w:hAnsi="r_ansi"/>
              </w:rPr>
              <w:br/>
              <w:t> I ($D(DIRUT))!($D(DUOUT)) S RCSTOP=1 Q</w:t>
            </w:r>
            <w:r w:rsidRPr="008B4D90">
              <w:rPr>
                <w:rFonts w:ascii="r_ansi" w:hAnsi="r_ansi"/>
              </w:rPr>
              <w:br/>
              <w:t> </w:t>
            </w:r>
            <w:proofErr w:type="spellStart"/>
            <w:r w:rsidRPr="008B4D90">
              <w:rPr>
                <w:rFonts w:ascii="r_ansi" w:hAnsi="r_ansi"/>
              </w:rPr>
              <w:t>Q</w:t>
            </w:r>
            <w:proofErr w:type="spellEnd"/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LMHDR(RCSTOP,RCDET,RCNJ) 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report heading</w:t>
            </w:r>
            <w:r w:rsidRPr="008B4D90">
              <w:rPr>
                <w:rFonts w:ascii="r_ansi" w:hAnsi="r_ansi"/>
              </w:rPr>
              <w:br/>
              <w:t> ; RCSTOP - stop flag, passed by reference</w:t>
            </w:r>
            <w:r w:rsidRPr="008B4D90">
              <w:rPr>
                <w:rFonts w:ascii="r_ansi" w:hAnsi="r_ansi"/>
              </w:rPr>
              <w:br/>
              <w:t> ; &gt; RCSTOP must be passed by reference</w:t>
            </w:r>
            <w:r w:rsidRPr="008B4D90">
              <w:rPr>
                <w:rFonts w:ascii="r_ansi" w:hAnsi="r_ansi"/>
              </w:rPr>
              <w:br/>
              <w:t> ; RCDET = flag is 1 if detail is desired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RCCT = line counter</w:t>
            </w:r>
            <w:r w:rsidRPr="008B4D90">
              <w:rPr>
                <w:rFonts w:ascii="r_ansi" w:hAnsi="r_ansi"/>
              </w:rPr>
              <w:br/>
              <w:t> ; RCPG = page #</w:t>
            </w:r>
            <w:r w:rsidRPr="008B4D90">
              <w:rPr>
                <w:rFonts w:ascii="r_ansi" w:hAnsi="r_ansi"/>
              </w:rPr>
              <w:br/>
              <w:t> ; RCDT1, RCDT2 = from, to date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N Z,Z0,Z1,X,Y</w:t>
            </w:r>
            <w:r w:rsidRPr="008B4D90">
              <w:rPr>
                <w:rFonts w:ascii="r_ansi" w:hAnsi="r_ansi"/>
              </w:rPr>
              <w:br/>
              <w:t> S RCPG=RCPG+1</w:t>
            </w:r>
            <w:r w:rsidRPr="008B4D90">
              <w:rPr>
                <w:rFonts w:ascii="r_ansi" w:hAnsi="r_ansi"/>
              </w:rPr>
              <w:br/>
              <w:t> S RCHDR("TITLE")="EDI LOCKBOX EFT DAILY ACTIVITY "_$S($G(RCDET):"DETAIL",1:"SUMMARY")_" REPORT"</w:t>
            </w:r>
            <w:r w:rsidRPr="008B4D90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 xml:space="preserve"> ; </w:t>
            </w:r>
            <w:proofErr w:type="spellStart"/>
            <w:r w:rsidRPr="008B4D90">
              <w:rPr>
                <w:rFonts w:ascii="r_ansi" w:hAnsi="r_ansi"/>
              </w:rPr>
              <w:t>prca</w:t>
            </w:r>
            <w:proofErr w:type="spellEnd"/>
            <w:r w:rsidRPr="008B4D90">
              <w:rPr>
                <w:rFonts w:ascii="r_ansi" w:hAnsi="r_ansi"/>
              </w:rPr>
              <w:t xml:space="preserve"> 276 add payer selection list to header</w:t>
            </w:r>
            <w:r w:rsidRPr="008B4D90">
              <w:rPr>
                <w:rFonts w:ascii="r_ansi" w:hAnsi="r_ansi"/>
              </w:rPr>
              <w:br/>
              <w:t> S Z1="" I RCNP'=2 S Z0=0 F  S Z0=$O(^TMP("RCSELPAY",$J,Z0)) Q:'Z0  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> S Z="DATE RANGE: "_$$FMTE^XLFDT(RCDT1,2)_" - "_$$FMTE^XLFDT(RCDT2,2)_" (Date Deposit Added)"</w:t>
            </w:r>
            <w:r w:rsidRPr="008B4D90">
              <w:rPr>
                <w:rFonts w:ascii="r_ansi" w:hAnsi="r_ansi"/>
              </w:rPr>
              <w:br/>
              <w:t> D:'$G(RCDET) ADLM("")</w:t>
            </w:r>
            <w:r w:rsidRPr="008B4D90">
              <w:rPr>
                <w:rFonts w:ascii="r_ansi" w:hAnsi="r_ansi"/>
              </w:rPr>
              <w:br/>
              <w:t> D ADLM(Z)</w:t>
            </w:r>
            <w:r w:rsidRPr="008B4D90">
              <w:rPr>
                <w:rFonts w:ascii="r_ansi" w:hAnsi="r_ansi"/>
              </w:rPr>
              <w:br/>
              <w:t> I $G(RCDET) D</w:t>
            </w:r>
            <w:r w:rsidRPr="008B4D90">
              <w:rPr>
                <w:rFonts w:ascii="r_ansi" w:hAnsi="r_ansi"/>
              </w:rPr>
              <w:br/>
              <w:t> .S Z=$$SETSTR^VALM1("DEP # DEPOSIT DT "_$J("",19)_"DEP AMOUNT FMS DEPOSIT STAT","",1,80)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Z=$$SETSTR^VALM1($J("",3)_"EFT #"_$J("",23)_"DATE PD PAYMENT AMOUNT ERA MATCH STATUS","",1,80)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Z=$$SETSTR^VALM1($J("",10)_"EFT PAYER TRACE #","",1,30)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.S Z=$$SETSTR^VALM1($J("",14)_"PAYMENT FROM","",1,30)</w:t>
            </w:r>
            <w:r w:rsidRPr="008B4D90">
              <w:rPr>
                <w:rFonts w:ascii="r_ansi" w:hAnsi="r_ansi"/>
              </w:rPr>
              <w:br/>
              <w:t> .S Z=$$SETSTR^VALM1($J("",15)_"DEP RECEIPT #",Z,31,30)</w:t>
            </w:r>
            <w:r w:rsidRPr="008B4D90">
              <w:rPr>
                <w:rFonts w:ascii="r_ansi" w:hAnsi="r_ansi"/>
              </w:rPr>
              <w:br/>
              <w:t> .S Z=$$SETSTR^VALM1("DEP RECEIPT STATUS",Z,61,19)</w:t>
            </w:r>
            <w:r w:rsidRPr="008B4D90">
              <w:rPr>
                <w:rFonts w:ascii="r_ansi" w:hAnsi="r_ansi"/>
              </w:rPr>
              <w:br/>
              <w:t> .D ADLM(Z)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ADLM(Z) ; add to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header</w:t>
            </w:r>
            <w:r w:rsidRPr="008B4D90">
              <w:rPr>
                <w:rFonts w:ascii="r_ansi" w:hAnsi="r_ansi"/>
              </w:rPr>
              <w:br/>
              <w:t> S RCCT=RCCT+1,RCHDR(RCCT)=Z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EFTDTL(Z2,Z3,RCSTOP,RCDET,RCFMS1,RCNJ) ; Display EFT Detail</w:t>
            </w:r>
            <w:r w:rsidRPr="008B4D90">
              <w:rPr>
                <w:rFonts w:ascii="r_ansi" w:hAnsi="r_ansi"/>
              </w:rPr>
              <w:br/>
              <w:t> N DATA,X</w:t>
            </w:r>
            <w:r w:rsidRPr="008B4D90">
              <w:rPr>
                <w:rFonts w:ascii="r_ansi" w:hAnsi="r_ansi"/>
              </w:rPr>
              <w:br/>
              <w:t> S X=$$SETSTR^VALM1($P(Z3,U),"",4,6)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S X=$$SETSTR^VALM1($$FMTE^XLFDT($P(Z3,U,12)\1,2),X,32,8)</w:t>
            </w:r>
            <w:r w:rsidRPr="008B4D90">
              <w:rPr>
                <w:rFonts w:ascii="r_ansi" w:hAnsi="r_ansi"/>
              </w:rPr>
              <w:br/>
              <w:t> S X=$$SETSTR^VALM1($J($P(Z3,U,7),"",2),X,42,18)</w:t>
            </w:r>
            <w:r w:rsidRPr="008B4D90">
              <w:rPr>
                <w:rFonts w:ascii="r_ansi" w:hAnsi="r_ansi"/>
              </w:rPr>
              <w:br/>
              <w:t> ; PRCA*4.5*284, Move to left 3 space (61 to 58) to allow for 10 digit ERA #'s</w:t>
            </w:r>
            <w:r w:rsidRPr="008B4D90">
              <w:rPr>
                <w:rFonts w:ascii="r_ansi" w:hAnsi="r_ansi"/>
              </w:rPr>
              <w:br/>
              <w:t> S X=$$SETSTR^VALM1($$EXTERNAL^DILFD(344.31,.08,"",+$P(Z3,U,8))_$S($P(Z3,U,8)=1:"/ERA #"_$P(Z3,U,10),1:""),X,58,20)</w:t>
            </w:r>
            <w:r w:rsidRPr="008B4D90">
              <w:rPr>
                <w:rFonts w:ascii="r_ansi" w:hAnsi="r_ansi"/>
              </w:rPr>
              <w:br/>
              <w:t> D:$$PC HDR(.RCSTOP,RCDET,RCNJ) Q:RCSTOP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S X=$$SETSTR^VALM1($P(Z3,U,4),"",11,61)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N RCPAY S RCPAY=$P(Z3,U,2),RCPAY=$S(RCPAY="":"NO PAYER NAME RECEIVED",1:RCPAY) ; PRCA*4.5*298</w:t>
            </w:r>
            <w:r w:rsidRPr="008B4D90">
              <w:rPr>
                <w:rFonts w:ascii="r_ansi" w:hAnsi="r_ansi"/>
              </w:rPr>
              <w:br/>
              <w:t> S X=$$SETSTR^VALM1(RCPAY_"/"_$P(Z3,U,3),"",15,65) ; PRCA*4.5*298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S X=""</w:t>
            </w:r>
            <w:r w:rsidRPr="008B4D90">
              <w:rPr>
                <w:rFonts w:ascii="r_ansi" w:hAnsi="r_ansi"/>
              </w:rPr>
              <w:br/>
              <w:t> ;PRCA*4.5*304 - lengthen receipt number display to 12</w:t>
            </w:r>
            <w:r w:rsidRPr="008B4D90">
              <w:rPr>
                <w:rFonts w:ascii="r_ansi" w:hAnsi="r_ansi"/>
              </w:rPr>
              <w:br/>
              <w:t> I $P(Z3,U,9) S X=$$SETSTR^VALM1($P($G(^RCY(344,+$P(Z3,U,9),0)),U),X,46,12)</w:t>
            </w:r>
            <w:r w:rsidRPr="008B4D90">
              <w:rPr>
                <w:rFonts w:ascii="r_ansi" w:hAnsi="r_ansi"/>
              </w:rPr>
              <w:br/>
              <w:t> S X=$$SETSTR^VALM1($G(RCFMS1(Z2)),X,61,19)</w:t>
            </w:r>
            <w:r w:rsidRPr="008B4D90">
              <w:rPr>
                <w:rFonts w:ascii="r_ansi" w:hAnsi="r_ansi"/>
              </w:rPr>
              <w:br/>
              <w:t> D:$$PC HDR(.RCSTOP,RCDET,RCNJ) Q:RCSTOP</w:t>
            </w:r>
            <w:r w:rsidRPr="008B4D90">
              <w:rPr>
                <w:rFonts w:ascii="r_ansi" w:hAnsi="r_ansi"/>
              </w:rPr>
              <w:br/>
              <w:t> D SL(X)</w:t>
            </w:r>
            <w:r w:rsidRPr="008B4D90">
              <w:rPr>
                <w:rFonts w:ascii="r_ansi" w:hAnsi="r_ansi"/>
              </w:rPr>
              <w:br/>
              <w:t> I $O(^RCY(344.31,Z2,2,0)) D  Q:RCSTOP</w:t>
            </w:r>
            <w:r w:rsidRPr="008B4D90">
              <w:rPr>
                <w:rFonts w:ascii="r_ansi" w:hAnsi="r_ansi"/>
              </w:rPr>
              <w:br/>
              <w:t> . N V</w:t>
            </w:r>
            <w:r w:rsidRPr="008B4D90">
              <w:rPr>
                <w:rFonts w:ascii="r_ansi" w:hAnsi="r_ansi"/>
              </w:rPr>
              <w:br/>
              <w:t> . D</w:t>
            </w:r>
            <w:proofErr w:type="gramStart"/>
            <w:r w:rsidRPr="008B4D90">
              <w:rPr>
                <w:rFonts w:ascii="r_ansi" w:hAnsi="r_ansi"/>
              </w:rPr>
              <w:t>:$</w:t>
            </w:r>
            <w:proofErr w:type="gramEnd"/>
            <w:r w:rsidRPr="008B4D90">
              <w:rPr>
                <w:rFonts w:ascii="r_ansi" w:hAnsi="r_ansi"/>
              </w:rPr>
              <w:t>$PC HDR(.RCSTOP,RCDET,RCNJ) Q:RCSTOP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</w:rPr>
              <w:t>$J("",10)_"ERROR MESSAGES FOR EFT DETAIL:")</w:t>
            </w:r>
            <w:r w:rsidRPr="008B4D90">
              <w:rPr>
                <w:rFonts w:ascii="r_ansi" w:hAnsi="r_ansi"/>
              </w:rPr>
              <w:br/>
              <w:t> . S V=0 F  S V=$O(^RCY(344.31,Z2,2,V)) Q:'V  D  Q:RCSTOP</w:t>
            </w:r>
            <w:r w:rsidRPr="008B4D90">
              <w:rPr>
                <w:rFonts w:ascii="r_ansi" w:hAnsi="r_ansi"/>
              </w:rPr>
              <w:br/>
              <w:t> .. D</w:t>
            </w:r>
            <w:proofErr w:type="gramStart"/>
            <w:r w:rsidRPr="008B4D90">
              <w:rPr>
                <w:rFonts w:ascii="r_ansi" w:hAnsi="r_ansi"/>
              </w:rPr>
              <w:t>:$</w:t>
            </w:r>
            <w:proofErr w:type="gramEnd"/>
            <w:r w:rsidRPr="008B4D90">
              <w:rPr>
                <w:rFonts w:ascii="r_ansi" w:hAnsi="r_ansi"/>
              </w:rPr>
              <w:t>$PC HDR(.RCSTOP,RCDET,RCNJ) Q:RCSTOP</w:t>
            </w:r>
            <w:r w:rsidRPr="008B4D90">
              <w:rPr>
                <w:rFonts w:ascii="r_ansi" w:hAnsi="r_ansi"/>
              </w:rPr>
              <w:br/>
              <w:t> .. D SL($J("",12)_$G(^RCY(344.31,Z2,2,V,0)))</w:t>
            </w:r>
            <w:r w:rsidRPr="008B4D90">
              <w:rPr>
                <w:rFonts w:ascii="r_ansi" w:hAnsi="r_ansi"/>
              </w:rPr>
              <w:br/>
              <w:t> I $D(^RCY(344.31,Z2,3)) D</w:t>
            </w:r>
            <w:r w:rsidRPr="008B4D90">
              <w:rPr>
                <w:rFonts w:ascii="r_ansi" w:hAnsi="r_ansi"/>
              </w:rPr>
              <w:br/>
              <w:t> .S DATA=$G(^RCY(344.31,Z2,3))</w:t>
            </w:r>
            <w:r w:rsidRPr="008B4D90">
              <w:rPr>
                <w:rFonts w:ascii="r_ansi" w:hAnsi="r_ansi"/>
              </w:rPr>
              <w:br/>
              <w:t> .S X=" MARKED AS DUPLICATE: "_$$FMTE^XLFDT($P(DATA,U,2),5)_" "_$$EXTERNAL^DILFD(344.31,.17,,$P(DATA,U))</w:t>
            </w:r>
            <w:r w:rsidRPr="008B4D90">
              <w:rPr>
                <w:rFonts w:ascii="r_ansi" w:hAnsi="r_ansi"/>
              </w:rPr>
              <w:br/>
              <w:t> .D SL(X)</w:t>
            </w:r>
            <w:r w:rsidRPr="008B4D90">
              <w:rPr>
                <w:rFonts w:ascii="r_ansi" w:hAnsi="r_ansi"/>
              </w:rPr>
              <w:br/>
              <w:t> .D SL(" ")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</w:p>
        </w:tc>
      </w:tr>
    </w:tbl>
    <w:p w14:paraId="385332E2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82FBA15" w14:textId="77777777" w:rsidR="00FC62C8" w:rsidRDefault="00FC62C8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586F7A02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1BA5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lastRenderedPageBreak/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E3855" w:rsidRPr="00AC08CF" w14:paraId="56CD7C6B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DCD8" w14:textId="0702EA95" w:rsidR="00FE44C8" w:rsidRDefault="00FC62C8" w:rsidP="007D7DEE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RCDPEDAR ;ALB/TMK - ACTIVITY REPORT ;Jun 06, 2014@19:11:19</w:t>
            </w:r>
            <w:r w:rsidRPr="008B4D90">
              <w:rPr>
                <w:rFonts w:ascii="r_ansi" w:hAnsi="r_ansi"/>
              </w:rPr>
              <w:br/>
              <w:t> ;;4.5;Accounts Receivable;**173,276,284,283,298,304,317**;Mar 20, 1995;Build 99</w:t>
            </w:r>
            <w:r w:rsidRPr="008B4D90">
              <w:rPr>
                <w:rFonts w:ascii="r_ansi" w:hAnsi="r_ansi"/>
              </w:rPr>
              <w:br/>
              <w:t> ;Per VA Directive 6402, this routine should not be modified.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RPT ; Daily Activity </w:t>
            </w:r>
            <w:proofErr w:type="spellStart"/>
            <w:r w:rsidRPr="008B4D90">
              <w:rPr>
                <w:rFonts w:ascii="r_ansi" w:hAnsi="r_ansi"/>
              </w:rPr>
              <w:t>Rpt</w:t>
            </w:r>
            <w:proofErr w:type="spellEnd"/>
            <w:r w:rsidRPr="008B4D90">
              <w:rPr>
                <w:rFonts w:ascii="r_ansi" w:hAnsi="r_ansi"/>
              </w:rPr>
              <w:t xml:space="preserve"> On Demand</w:t>
            </w:r>
            <w:r w:rsidRPr="008B4D90">
              <w:rPr>
                <w:rFonts w:ascii="r_ansi" w:hAnsi="r_ansi"/>
              </w:rPr>
              <w:br/>
              <w:t> N </w:t>
            </w:r>
            <w:r w:rsidRPr="00775D2E">
              <w:rPr>
                <w:rFonts w:ascii="r_ansi" w:hAnsi="r_ansi"/>
                <w:b/>
                <w:highlight w:val="yellow"/>
                <w:rPrChange w:id="2" w:author="Darlene White" w:date="2017-01-25T15:42:00Z">
                  <w:rPr>
                    <w:rFonts w:ascii="r_ansi" w:hAnsi="r_ansi"/>
                    <w:highlight w:val="yellow"/>
                  </w:rPr>
                </w:rPrChange>
              </w:rPr>
              <w:t>POP</w:t>
            </w:r>
            <w:r w:rsidRPr="009E093F">
              <w:rPr>
                <w:rFonts w:ascii="r_ansi" w:hAnsi="r_ansi"/>
                <w:highlight w:val="yellow"/>
              </w:rPr>
              <w:t>,</w:t>
            </w:r>
            <w:r w:rsidRPr="008B4D90">
              <w:rPr>
                <w:rFonts w:ascii="r_ansi" w:hAnsi="r_ansi"/>
              </w:rPr>
              <w:t>RCDET,RCDIV,RCDT1,RCDT2,RCHDR,RCINC,RCLSTMGR,RCNJ,RCNP</w:t>
            </w:r>
            <w:r w:rsidRPr="008B4D90">
              <w:rPr>
                <w:rFonts w:ascii="r_ansi" w:hAnsi="r_ansi"/>
              </w:rPr>
              <w:br/>
              <w:t> N RCPG,RCPYRSEL,RCRANGE,</w:t>
            </w:r>
            <w:r w:rsidRPr="00775D2E">
              <w:rPr>
                <w:rFonts w:ascii="r_ansi" w:hAnsi="r_ansi"/>
                <w:b/>
                <w:highlight w:val="yellow"/>
              </w:rPr>
              <w:t>RCSTOP</w:t>
            </w:r>
            <w:r w:rsidRPr="008B4D90">
              <w:rPr>
                <w:rFonts w:ascii="r_ansi" w:hAnsi="r_ansi"/>
              </w:rPr>
              <w:t>,RCTMPND,VAUTD,X,</w:t>
            </w:r>
            <w:r w:rsidRPr="00775D2E">
              <w:rPr>
                <w:rFonts w:ascii="r_ansi" w:hAnsi="r_ansi"/>
                <w:b/>
                <w:highlight w:val="yellow"/>
              </w:rPr>
              <w:t>XX</w:t>
            </w:r>
            <w:r w:rsidRPr="008B4D90">
              <w:rPr>
                <w:rFonts w:ascii="r_ansi" w:hAnsi="r_ansi"/>
              </w:rPr>
              <w:t>,Y,</w:t>
            </w:r>
            <w:r w:rsidRPr="00775D2E">
              <w:rPr>
                <w:rFonts w:ascii="r_ansi" w:hAnsi="r_ansi"/>
                <w:b/>
                <w:highlight w:val="yellow"/>
              </w:rPr>
              <w:t>%ZIS</w:t>
            </w:r>
            <w:r w:rsidRPr="008B4D90">
              <w:rPr>
                <w:rFonts w:ascii="r_ansi" w:hAnsi="r_ansi"/>
              </w:rPr>
              <w:br/>
              <w:t> S RCNJ=0 ; Not the nightly job, user interactions</w:t>
            </w:r>
            <w:r w:rsidRPr="008B4D90">
              <w:rPr>
                <w:rFonts w:ascii="r_ansi" w:hAnsi="r_ansi"/>
              </w:rPr>
              <w:br/>
              <w:t> D DIVISION^VAUTOMA ; Select Division/Station - sets VAUTD</w:t>
            </w:r>
            <w:r w:rsidRPr="008B4D90">
              <w:rPr>
                <w:rFonts w:ascii="r_ansi" w:hAnsi="r_ansi"/>
              </w:rPr>
              <w:br/>
              <w:t> I 'VAUTD,($D(VAUTD)'=11) Q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RCDET=$$RTYPE() ; Select Report Type (Summary/Detail)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Q:RCDET=-1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XX=$$DTRANGE(.RCDT1,.RCDT2) ; Select Date Range to be used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Q:'XX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</w:t>
            </w:r>
            <w:r w:rsidRPr="008B4D90">
              <w:rPr>
                <w:rFonts w:ascii="r_ansi" w:hAnsi="r_ansi"/>
              </w:rPr>
              <w:br/>
              <w:t> ; Get insurance company to be used as filter</w:t>
            </w:r>
            <w:r w:rsidRPr="008B4D90">
              <w:rPr>
                <w:rFonts w:ascii="r_ansi" w:hAnsi="r_ansi"/>
              </w:rPr>
              <w:br/>
              <w:t> ; PRCA*4.5*284 - RCNP is Type of Response (1=Range,2=All,3=Specific) ^ From Range^ Thru Range</w:t>
            </w:r>
            <w:r w:rsidRPr="008B4D90">
              <w:rPr>
                <w:rFonts w:ascii="r_ansi" w:hAnsi="r_ansi"/>
              </w:rPr>
              <w:br/>
              <w:t> S RCNP=$$GETPAY^RCDPEM9(344.31)</w:t>
            </w:r>
            <w:r w:rsidRPr="008B4D90">
              <w:rPr>
                <w:rFonts w:ascii="r_ansi" w:hAnsi="r_ansi"/>
              </w:rPr>
              <w:br/>
              <w:t xml:space="preserve"> Q:+RCNP=-1 ; No Insurance Company </w:t>
            </w:r>
            <w:r w:rsidRPr="001132F9">
              <w:rPr>
                <w:rFonts w:ascii="r_ansi" w:hAnsi="r_ansi"/>
              </w:rPr>
              <w:t>selected</w:t>
            </w:r>
            <w:r w:rsidR="003F0A16" w:rsidRPr="004B3130">
              <w:rPr>
                <w:b/>
              </w:rPr>
              <w:t> ;</w:t>
            </w:r>
            <w:r w:rsidR="003F0A16" w:rsidRPr="004B3130">
              <w:rPr>
                <w:b/>
              </w:rPr>
              <w:br/>
            </w:r>
            <w:r w:rsidRPr="008B4D90">
              <w:rPr>
                <w:rFonts w:ascii="r_ansi" w:hAnsi="r_ansi"/>
              </w:rPr>
              <w:t xml:space="preserve"> S RCLSTMGR=$$ASKLM^RCDPEARL ; Ask to Display in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Template</w:t>
            </w:r>
            <w:r w:rsidRPr="008B4D90">
              <w:rPr>
                <w:rFonts w:ascii="r_ansi" w:hAnsi="r_ansi"/>
              </w:rPr>
              <w:br/>
              <w:t> Q:RCLSTMGR&lt;0 ; '^' or timeout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 I RCLSTMGR=1 D  Q                          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Template format, put in array</w:t>
            </w:r>
          </w:p>
          <w:p w14:paraId="63B1A8E2" w14:textId="15EE0350" w:rsidR="00FE44C8" w:rsidRDefault="00FC62C8" w:rsidP="007D7DEE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 . S RCTMPND="RCDPE_DAR"</w:t>
            </w:r>
            <w:r w:rsidRPr="008B4D90">
              <w:rPr>
                <w:rFonts w:ascii="r_ansi" w:hAnsi="r_ansi"/>
              </w:rPr>
              <w:br/>
              <w:t> . K ^TMP($J,RCTMPND)</w:t>
            </w:r>
          </w:p>
          <w:p w14:paraId="63EC02EC" w14:textId="31A8D752" w:rsidR="00AC461D" w:rsidRDefault="00FC62C8" w:rsidP="007D7DEE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B4D90">
              <w:rPr>
                <w:rFonts w:ascii="r_ansi" w:hAnsi="r_ansi"/>
              </w:rPr>
              <w:t> . D </w:t>
            </w:r>
            <w:proofErr w:type="gramStart"/>
            <w:r w:rsidRPr="008B4D90">
              <w:rPr>
                <w:rFonts w:ascii="r_ansi" w:hAnsi="r_ansi"/>
              </w:rPr>
              <w:t>EN(</w:t>
            </w:r>
            <w:proofErr w:type="gramEnd"/>
            <w:r w:rsidRPr="008B4D90">
              <w:rPr>
                <w:rFonts w:ascii="r_ansi" w:hAnsi="r_ansi"/>
              </w:rPr>
              <w:t>RCDET,RCDT1,RCDT2</w:t>
            </w:r>
            <w:r w:rsidRPr="008B4D90">
              <w:rPr>
                <w:rFonts w:ascii="r_ansi" w:hAnsi="r_ansi"/>
                <w:b/>
                <w:highlight w:val="yellow"/>
              </w:rPr>
              <w:t>,RCLSTMGR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LMHDR(</w:t>
            </w:r>
            <w:proofErr w:type="gramEnd"/>
            <w:r w:rsidRPr="008B4D90">
              <w:rPr>
                <w:rFonts w:ascii="r_ansi" w:hAnsi="r_ansi"/>
              </w:rPr>
              <w:t>.RCSTOP,RCDET,1)</w:t>
            </w:r>
            <w:r w:rsidRPr="008B4D90">
              <w:rPr>
                <w:rFonts w:ascii="r_ansi" w:hAnsi="r_ansi"/>
              </w:rPr>
              <w:br/>
              <w:t> . D LMRPT^</w:t>
            </w:r>
            <w:proofErr w:type="gramStart"/>
            <w:r w:rsidRPr="008B4D90">
              <w:rPr>
                <w:rFonts w:ascii="r_ansi" w:hAnsi="r_ansi"/>
              </w:rPr>
              <w:t>RCDPEARL(</w:t>
            </w:r>
            <w:proofErr w:type="gramEnd"/>
            <w:r w:rsidRPr="008B4D90">
              <w:rPr>
                <w:rFonts w:ascii="r_ansi" w:hAnsi="r_ansi"/>
              </w:rPr>
              <w:t xml:space="preserve">.RCHDR,$NA(^TMP($J,RCTMPND))) ; Generate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display</w:t>
            </w:r>
            <w:r w:rsidRPr="008B4D90">
              <w:rPr>
                <w:rFonts w:ascii="r_ansi" w:hAnsi="r_ansi"/>
              </w:rPr>
              <w:br/>
              <w:t> . I $D(RCTMPND) K ^TMP($J,RCTMPND)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Ask device</w:t>
            </w:r>
            <w:r w:rsidRPr="008B4D90">
              <w:rPr>
                <w:rFonts w:ascii="r_ansi" w:hAnsi="r_ansi"/>
              </w:rPr>
              <w:br/>
              <w:t> S %ZIS="QM"</w:t>
            </w:r>
            <w:r w:rsidRPr="008B4D90">
              <w:rPr>
                <w:rFonts w:ascii="r_ansi" w:hAnsi="r_ansi"/>
              </w:rPr>
              <w:br/>
              <w:t xml:space="preserve"> D ^%ZIS </w:t>
            </w:r>
            <w:r w:rsidRPr="008B4D90">
              <w:rPr>
                <w:rFonts w:ascii="r_ansi" w:hAnsi="r_ansi"/>
              </w:rPr>
              <w:br/>
              <w:t> Q:POP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I $D(IO("Q")) D  Q                         ; Queued Report</w:t>
            </w:r>
            <w:r w:rsidRPr="008B4D90">
              <w:rPr>
                <w:rFonts w:ascii="r_ansi" w:hAnsi="r_ansi"/>
              </w:rPr>
              <w:br/>
              <w:t> . N ZTDSC</w:t>
            </w:r>
            <w:proofErr w:type="gramStart"/>
            <w:r w:rsidRPr="008B4D90">
              <w:rPr>
                <w:rFonts w:ascii="r_ansi" w:hAnsi="r_ansi"/>
              </w:rPr>
              <w:t>,ZTRTN,ZTSK</w:t>
            </w:r>
            <w:proofErr w:type="gramEnd"/>
            <w:r w:rsidRPr="008B4D90">
              <w:rPr>
                <w:rFonts w:ascii="r_ansi" w:hAnsi="r_ansi"/>
              </w:rPr>
              <w:br/>
              <w:t> . S ZTRTN="EN^</w:t>
            </w:r>
            <w:proofErr w:type="gramStart"/>
            <w:r w:rsidRPr="008B4D90">
              <w:rPr>
                <w:rFonts w:ascii="r_ansi" w:hAnsi="r_ansi"/>
              </w:rPr>
              <w:t>RCDPEDAR(</w:t>
            </w:r>
            <w:proofErr w:type="gramEnd"/>
            <w:r w:rsidRPr="008B4D90">
              <w:rPr>
                <w:rFonts w:ascii="r_ansi" w:hAnsi="r_ansi"/>
              </w:rPr>
              <w:t>"_RCDET_","_RCDT1_","_RCDT2_")"</w:t>
            </w:r>
            <w:r w:rsidRPr="008B4D90">
              <w:rPr>
                <w:rFonts w:ascii="r_ansi" w:hAnsi="r_ansi"/>
              </w:rPr>
              <w:br/>
              <w:t> . S ZTDESC="AR - EDI LOCKBOX EFT DAILY ACTIVITY REPORT"</w:t>
            </w:r>
            <w:r w:rsidRPr="008B4D90">
              <w:rPr>
                <w:rFonts w:ascii="r_ansi" w:hAnsi="r_ansi"/>
              </w:rPr>
              <w:br/>
              <w:t> . S </w:t>
            </w:r>
            <w:proofErr w:type="gramStart"/>
            <w:r w:rsidRPr="008B4D90">
              <w:rPr>
                <w:rFonts w:ascii="r_ansi" w:hAnsi="r_ansi"/>
              </w:rPr>
              <w:t>ZTSAVE(</w:t>
            </w:r>
            <w:proofErr w:type="gramEnd"/>
            <w:r w:rsidRPr="008B4D90">
              <w:rPr>
                <w:rFonts w:ascii="r_ansi" w:hAnsi="r_ansi"/>
              </w:rPr>
              <w:t>"RC*")="",ZTSAVE("VAUTD")=""</w:t>
            </w:r>
            <w:r w:rsidRPr="008B4D90">
              <w:rPr>
                <w:rFonts w:ascii="r_ansi" w:hAnsi="r_ansi"/>
              </w:rPr>
              <w:br/>
              <w:t> . ;</w:t>
            </w:r>
            <w:r w:rsidRPr="008B4D90">
              <w:rPr>
                <w:rFonts w:ascii="r_ansi" w:hAnsi="r_ansi"/>
              </w:rPr>
              <w:br/>
              <w:t> . ; PRCA*4.5*284 - Because TMP global may be on another server, save off specific payers in local</w:t>
            </w:r>
            <w:r w:rsidRPr="008B4D90">
              <w:rPr>
                <w:rFonts w:ascii="r_ansi" w:hAnsi="r_ansi"/>
              </w:rPr>
              <w:br/>
              <w:t> . M RCPYRSEL=^</w:t>
            </w:r>
            <w:proofErr w:type="gramStart"/>
            <w:r w:rsidRPr="008B4D90">
              <w:rPr>
                <w:rFonts w:ascii="r_ansi" w:hAnsi="r_ansi"/>
              </w:rPr>
              <w:t>TMP(</w:t>
            </w:r>
            <w:proofErr w:type="gramEnd"/>
            <w:r w:rsidRPr="008B4D90">
              <w:rPr>
                <w:rFonts w:ascii="r_ansi" w:hAnsi="r_ansi"/>
              </w:rPr>
              <w:t>"RCSELPAY",$J)</w:t>
            </w:r>
            <w:r w:rsidRPr="008B4D90">
              <w:rPr>
                <w:rFonts w:ascii="r_ansi" w:hAnsi="r_ansi"/>
              </w:rPr>
              <w:br/>
              <w:t> . D ^%ZTLOAD</w:t>
            </w:r>
            <w:r w:rsidRPr="008B4D90">
              <w:rPr>
                <w:rFonts w:ascii="r_ansi" w:hAnsi="r_ansi"/>
              </w:rPr>
              <w:br/>
              <w:t xml:space="preserve"> . </w:t>
            </w:r>
            <w:proofErr w:type="gramStart"/>
            <w:r w:rsidRPr="008B4D90">
              <w:rPr>
                <w:rFonts w:ascii="r_ansi" w:hAnsi="r_ansi"/>
              </w:rPr>
              <w:t>W !!</w:t>
            </w:r>
            <w:proofErr w:type="gramEnd"/>
            <w:r w:rsidRPr="008B4D90">
              <w:rPr>
                <w:rFonts w:ascii="r_ansi" w:hAnsi="r_ansi"/>
              </w:rPr>
              <w:t>,$S($D(ZTSK):"Task number "_ZTSK_" was queued.",1:"Unable to queue this task.")</w:t>
            </w:r>
            <w:r w:rsidRPr="008B4D90">
              <w:rPr>
                <w:rFonts w:ascii="r_ansi" w:hAnsi="r_ansi"/>
              </w:rPr>
              <w:br/>
              <w:t> . K ZTSK</w:t>
            </w:r>
            <w:proofErr w:type="gramStart"/>
            <w:r w:rsidRPr="008B4D90">
              <w:rPr>
                <w:rFonts w:ascii="r_ansi" w:hAnsi="r_ansi"/>
              </w:rPr>
              <w:t>,IO</w:t>
            </w:r>
            <w:proofErr w:type="gramEnd"/>
            <w:r w:rsidRPr="008B4D90">
              <w:rPr>
                <w:rFonts w:ascii="r_ansi" w:hAnsi="r_ansi"/>
              </w:rPr>
              <w:t>("Q")</w:t>
            </w:r>
            <w:r w:rsidRPr="008B4D90">
              <w:rPr>
                <w:rFonts w:ascii="r_ansi" w:hAnsi="r_ansi"/>
              </w:rPr>
              <w:br/>
              <w:t> . D HOME^%ZIS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U IO</w:t>
            </w:r>
            <w:r w:rsidRPr="008B4D90">
              <w:rPr>
                <w:rFonts w:ascii="r_ansi" w:hAnsi="r_ansi"/>
              </w:rPr>
              <w:br/>
              <w:t> D EN(RCDET,RCDT1,RCDT2,</w:t>
            </w:r>
            <w:r w:rsidRPr="00775D2E">
              <w:rPr>
                <w:rFonts w:ascii="r_ansi" w:hAnsi="r_ansi"/>
                <w:b/>
                <w:highlight w:val="yellow"/>
              </w:rPr>
              <w:t>RCLSTMGR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t>RTYPE() ; Allows the user to select the report type (Summary/Detail)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None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Returns: 0 - Summary Display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1 - Detail Display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-1 - User up-arrowed or timed out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DIR,DTOUT,DUOUT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DIR("A")="(S)UMMARY OR (D)ETAIL?: 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DIR(0)="SA^S:SUMMARY TOTALS ONLY;D:DETAIL AND TOTALS"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DIR("B")="D"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$D(DTOUT)!$D(DUOUT)!(Y="") Q -1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 Y="D"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DTRANGE(STDATE,ENDDATE) ; Allows the user to select the date range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by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used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None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STDATE = Internal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Date to start at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ENDDATE - Internal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Date to end at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Returns: 0 - User up-arrowed or timed out, 1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DIR,DTOUT,DUOUT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DIR("?")="Enter the earliest date of receipt of deposit to include on the report."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S DIR(0)="DAO^:"_DT_":APE"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DIR("A")="START DATE: 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Q:$D(DTOUT)!$D(DUOUT)!(Y="") 0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STDATE=Y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K DIR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DIR("?")="Enter the latest date of receipt of deposit to include on the report."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DIR("B")=Y(0)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DIR(0)="DAO^"_RCDT1_":"_DT_":APE",DIR("A")="END DATE: 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^DIR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Q:$D(DTOUT)!$D(DUOUT)!(Y="") 0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ENDDATE=Y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 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EN(RCDET,RCDT1,RCDT2</w:t>
            </w:r>
            <w:r w:rsidRPr="008B4D90">
              <w:rPr>
                <w:rFonts w:ascii="r_ansi" w:hAnsi="r_ansi"/>
                <w:highlight w:val="yellow"/>
              </w:rPr>
              <w:t>,RCLSTMGR</w:t>
            </w:r>
            <w:r w:rsidRPr="008B4D90">
              <w:rPr>
                <w:rFonts w:ascii="r_ansi" w:hAnsi="r_ansi"/>
              </w:rPr>
              <w:t>) ; Entry point for report, might be queued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RCDET - 1 - Detail Report, 0 - Summary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RCDT1 - Internal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Start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RCDT2 - Internal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Fileman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End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RCLSTMGR - 1 display in list manager,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Optional, defaults to 0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RCNP - A1^A2^A3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A1 - 1 - Range of Payers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2 - All Payers selected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3 - Specific payers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A2 - From Range (When a from/thru range is selected by user)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Thru Range (When a from/thru range is selected by user)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RCPYRSEL - Array of selected payers (Only present if A1=3 above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VAUTD - 1 - All selected divisions OR an array of selected divisions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N </w:t>
            </w:r>
            <w:bookmarkStart w:id="3" w:name="_GoBack"/>
            <w:r w:rsidRPr="00775D2E">
              <w:rPr>
                <w:rFonts w:ascii="r_ansi" w:hAnsi="r_ansi"/>
                <w:b/>
                <w:highlight w:val="yellow"/>
              </w:rPr>
              <w:t>DTADD,IEN3443,IEN34431,INPUT,</w:t>
            </w:r>
            <w:bookmarkEnd w:id="3"/>
            <w:r w:rsidRPr="008B4D90">
              <w:rPr>
                <w:rFonts w:ascii="r_ansi" w:hAnsi="r_ansi"/>
              </w:rPr>
              <w:t>RCFLG,RCJOB,RCT,</w:t>
            </w:r>
            <w:r w:rsidRPr="00775D2E">
              <w:rPr>
                <w:rFonts w:ascii="r_ansi" w:hAnsi="r_ansi"/>
                <w:b/>
                <w:highlight w:val="yellow"/>
              </w:rPr>
              <w:t>XX</w:t>
            </w:r>
            <w:r w:rsidRPr="008B4D90">
              <w:rPr>
                <w:rFonts w:ascii="r_ansi" w:hAnsi="r_ansi"/>
              </w:rPr>
              <w:t>,Z</w:t>
            </w:r>
            <w:r w:rsidRPr="008B4D90">
              <w:rPr>
                <w:rFonts w:ascii="r_ansi" w:hAnsi="r_ansi"/>
              </w:rPr>
              <w:br/>
              <w:t> N:$G(ZTSK) ZTSTOP                          ; Job was tasked, ZTSTOP = flag to stop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S:'$D(RCLSTMGR) RCLSTMGR=0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</w:t>
            </w:r>
            <w:r w:rsidRPr="008B4D90">
              <w:rPr>
                <w:rFonts w:ascii="r_ansi" w:hAnsi="r_ansi"/>
              </w:rPr>
              <w:br/>
              <w:t> ; PRCA*4.5*284 - Queued job needs to reload payer selection list</w:t>
            </w:r>
            <w:r w:rsidRPr="008B4D90">
              <w:rPr>
                <w:rFonts w:ascii="r_ansi" w:hAnsi="r_ansi"/>
              </w:rPr>
              <w:br/>
              <w:t> I $D(RCPYRSEL) D</w:t>
            </w:r>
            <w:r w:rsidRPr="008B4D90">
              <w:rPr>
                <w:rFonts w:ascii="r_ansi" w:hAnsi="r_ansi"/>
              </w:rPr>
              <w:br/>
              <w:t> . K ^</w:t>
            </w:r>
            <w:proofErr w:type="gramStart"/>
            <w:r w:rsidRPr="008B4D90">
              <w:rPr>
                <w:rFonts w:ascii="r_ansi" w:hAnsi="r_ansi"/>
              </w:rPr>
              <w:t>TMP(</w:t>
            </w:r>
            <w:proofErr w:type="gramEnd"/>
            <w:r w:rsidRPr="008B4D90">
              <w:rPr>
                <w:rFonts w:ascii="r_ansi" w:hAnsi="r_ansi"/>
              </w:rPr>
              <w:t>"RCSELPAY",$J)</w:t>
            </w:r>
            <w:r w:rsidRPr="008B4D90">
              <w:rPr>
                <w:rFonts w:ascii="r_ansi" w:hAnsi="r_ansi"/>
              </w:rPr>
              <w:br/>
              <w:t> . M ^TMP("RCSELPAY",$J)=RCPYRSEL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lastRenderedPageBreak/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XX=$S(RCLSTMGR:1,1:0)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INPUT=XX_"^"_RCLSTMGR_"^"_+RCDET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S RCNP=+RCNP,RCJOB=$J</w:t>
            </w:r>
            <w:r w:rsidRPr="008B4D90">
              <w:rPr>
                <w:rFonts w:ascii="r_ansi" w:hAnsi="r_ansi"/>
              </w:rPr>
              <w:br/>
              <w:t> K ^TMP("RCDAILYACT",$J)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K ^TMP($J,"TOTALS") ; Initialize Totals temp workspace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</w:t>
            </w:r>
            <w:r w:rsidRPr="008B4D90">
              <w:rPr>
                <w:rFonts w:ascii="r_ansi" w:hAnsi="r_ansi"/>
              </w:rPr>
              <w:br/>
              <w:t> ; Loop through all of the EDI LOCKBOX DEPOSIT records in the selected date</w:t>
            </w:r>
            <w:r w:rsidRPr="008B4D90">
              <w:rPr>
                <w:rFonts w:ascii="r_ansi" w:hAnsi="r_ansi"/>
              </w:rPr>
              <w:br/>
              <w:t> ; range and add any that pass the payer and division filters into ^TMP</w:t>
            </w:r>
            <w:r w:rsidRPr="008B4D90">
              <w:rPr>
                <w:rFonts w:ascii="r_ansi" w:hAnsi="r_ansi"/>
              </w:rPr>
              <w:br/>
              <w:t> ; by the internal date added</w:t>
            </w:r>
            <w:r w:rsidRPr="008B4D90">
              <w:rPr>
                <w:rFonts w:ascii="r_ansi" w:hAnsi="r_ansi"/>
              </w:rPr>
              <w:br/>
              <w:t> S DTADD=RCDT1-.0001,(RCSTOP,RCT)=0</w:t>
            </w:r>
            <w:r w:rsidRPr="008B4D90">
              <w:rPr>
                <w:rFonts w:ascii="r_ansi" w:hAnsi="r_ansi"/>
              </w:rPr>
              <w:br/>
              <w:t> S $P(INPUT,"^",4)=0 ; Current Page Number</w:t>
            </w:r>
            <w:r w:rsidRPr="008B4D90">
              <w:rPr>
                <w:rFonts w:ascii="r_ansi" w:hAnsi="r_ansi"/>
              </w:rPr>
              <w:br/>
              <w:t> S $P(INPUT,"^",5)=0 ; Stop Flag</w:t>
            </w:r>
            <w:r w:rsidRPr="008B4D90">
              <w:rPr>
                <w:rFonts w:ascii="r_ansi" w:hAnsi="r_ansi"/>
              </w:rPr>
              <w:br/>
              <w:t> F  D  Q:'DTADD  Q:DTADD&gt;(RCDT2_".9999") Q:$P(INPUT,"^",5)=1</w:t>
            </w:r>
            <w:r w:rsidRPr="008B4D90">
              <w:rPr>
                <w:rFonts w:ascii="r_ansi" w:hAnsi="r_ansi"/>
              </w:rPr>
              <w:br/>
              <w:t> . S DTADD=$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^RCY(344.3,"ARECDT",DTADD))</w:t>
            </w:r>
            <w:r w:rsidRPr="008B4D90">
              <w:rPr>
                <w:rFonts w:ascii="r_ansi" w:hAnsi="r_ansi"/>
              </w:rPr>
              <w:br/>
              <w:t> . Q:'DTADD</w:t>
            </w:r>
            <w:r w:rsidRPr="008B4D90">
              <w:rPr>
                <w:rFonts w:ascii="r_ansi" w:hAnsi="r_ansi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</w:rPr>
              <w:t>:DTADD</w:t>
            </w:r>
            <w:proofErr w:type="gramEnd"/>
            <w:r w:rsidRPr="008B4D90">
              <w:rPr>
                <w:rFonts w:ascii="r_ansi" w:hAnsi="r_ansi"/>
              </w:rPr>
              <w:t>&gt;(RCDT2_".9999")</w:t>
            </w:r>
            <w:r w:rsidRPr="008B4D90">
              <w:rPr>
                <w:rFonts w:ascii="r_ansi" w:hAnsi="r_ansi"/>
              </w:rPr>
              <w:br/>
              <w:t> . S </w:t>
            </w:r>
            <w:r w:rsidRPr="004925B4">
              <w:rPr>
                <w:rFonts w:ascii="r_ansi" w:hAnsi="r_ansi"/>
              </w:rPr>
              <w:t>IEN3443</w:t>
            </w:r>
            <w:r w:rsidRPr="008B4D90">
              <w:rPr>
                <w:rFonts w:ascii="r_ansi" w:hAnsi="r_ansi"/>
              </w:rPr>
              <w:t>=0</w:t>
            </w:r>
            <w:r w:rsidRPr="008B4D90">
              <w:rPr>
                <w:rFonts w:ascii="r_ansi" w:hAnsi="r_ansi"/>
              </w:rPr>
              <w:br/>
              <w:t> . F  D</w:t>
            </w:r>
            <w:proofErr w:type="gramStart"/>
            <w:r w:rsidRPr="008B4D90">
              <w:rPr>
                <w:rFonts w:ascii="r_ansi" w:hAnsi="r_ansi"/>
              </w:rPr>
              <w:t>  Q</w:t>
            </w:r>
            <w:proofErr w:type="gramEnd"/>
            <w:r w:rsidRPr="008B4D90">
              <w:rPr>
                <w:rFonts w:ascii="r_ansi" w:hAnsi="r_ansi"/>
              </w:rPr>
              <w:t>:'IEN3443  Q:$P(INPUT,"^",5)=1</w:t>
            </w:r>
            <w:r w:rsidRPr="008B4D90">
              <w:rPr>
                <w:rFonts w:ascii="r_ansi" w:hAnsi="r_ansi"/>
              </w:rPr>
              <w:br/>
              <w:t> . . S </w:t>
            </w:r>
            <w:r w:rsidRPr="004925B4">
              <w:rPr>
                <w:rFonts w:ascii="r_ansi" w:hAnsi="r_ansi"/>
              </w:rPr>
              <w:t>IEN3443</w:t>
            </w:r>
            <w:r w:rsidRPr="008B4D90">
              <w:rPr>
                <w:rFonts w:ascii="r_ansi" w:hAnsi="r_ansi"/>
              </w:rPr>
              <w:t>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^RCY(344.3,"ARECDT",DTADD,</w:t>
            </w:r>
            <w:r w:rsidRPr="004925B4">
              <w:rPr>
                <w:rFonts w:ascii="r_ansi" w:hAnsi="r_ansi"/>
              </w:rPr>
              <w:t>IEN3443</w:t>
            </w:r>
            <w:r w:rsidRPr="008B4D90">
              <w:rPr>
                <w:rFonts w:ascii="r_ansi" w:hAnsi="r_ansi"/>
              </w:rPr>
              <w:t>))</w:t>
            </w:r>
            <w:r w:rsidRPr="008B4D90">
              <w:rPr>
                <w:rFonts w:ascii="r_ansi" w:hAnsi="r_ansi"/>
              </w:rPr>
              <w:br/>
              <w:t> . . Q:</w:t>
            </w:r>
            <w:r w:rsidRPr="004925B4">
              <w:rPr>
                <w:rFonts w:ascii="r_ansi" w:hAnsi="r_ansi"/>
              </w:rPr>
              <w:t>'IEN3443</w:t>
            </w:r>
            <w:r w:rsidRPr="008B4D90">
              <w:rPr>
                <w:rFonts w:ascii="r_ansi" w:hAnsi="r_ansi"/>
              </w:rPr>
              <w:br/>
              <w:t> . . S </w:t>
            </w:r>
            <w:r w:rsidRPr="004925B4">
              <w:rPr>
                <w:rFonts w:ascii="r_ansi" w:hAnsi="r_ansi"/>
              </w:rPr>
              <w:t>IEN34431</w:t>
            </w:r>
            <w:r w:rsidRPr="008B4D90">
              <w:rPr>
                <w:rFonts w:ascii="r_ansi" w:hAnsi="r_ansi"/>
              </w:rPr>
              <w:t>=""</w:t>
            </w:r>
            <w:proofErr w:type="gramStart"/>
            <w:r w:rsidRPr="008B4D90">
              <w:rPr>
                <w:rFonts w:ascii="r_ansi" w:hAnsi="r_ansi"/>
              </w:rPr>
              <w:t>,RCFLG</w:t>
            </w:r>
            <w:proofErr w:type="gramEnd"/>
            <w:r w:rsidRPr="008B4D90">
              <w:rPr>
                <w:rFonts w:ascii="r_ansi" w:hAnsi="r_ansi"/>
              </w:rPr>
              <w:t>=0</w:t>
            </w:r>
            <w:r w:rsidRPr="008B4D90">
              <w:rPr>
                <w:rFonts w:ascii="r_ansi" w:hAnsi="r_ansi"/>
              </w:rPr>
              <w:br/>
              <w:t> . . F  D  Q:</w:t>
            </w:r>
            <w:r w:rsidRPr="004925B4">
              <w:rPr>
                <w:rFonts w:ascii="r_ansi" w:hAnsi="r_ansi"/>
              </w:rPr>
              <w:t>IEN34431</w:t>
            </w:r>
            <w:r w:rsidRPr="008B4D90">
              <w:rPr>
                <w:rFonts w:ascii="r_ansi" w:hAnsi="r_ansi"/>
              </w:rPr>
              <w:t>=""</w:t>
            </w:r>
            <w:r w:rsidRPr="008B4D90">
              <w:rPr>
                <w:rFonts w:ascii="r_ansi" w:hAnsi="r_ansi"/>
              </w:rPr>
              <w:br/>
              <w:t> . . . S </w:t>
            </w:r>
            <w:r w:rsidRPr="004925B4">
              <w:rPr>
                <w:rFonts w:ascii="r_ansi" w:hAnsi="r_ansi"/>
              </w:rPr>
              <w:t>IEN34431=$O(^RCY(344.31,"B",IEN3443,IEN34431))</w:t>
            </w:r>
            <w:r w:rsidRPr="008B4D90">
              <w:rPr>
                <w:rFonts w:ascii="r_ansi" w:hAnsi="r_ansi"/>
              </w:rPr>
              <w:br/>
              <w:t> . . . Q:</w:t>
            </w:r>
            <w:r w:rsidRPr="004925B4">
              <w:rPr>
                <w:rFonts w:ascii="r_ansi" w:hAnsi="r_ansi"/>
              </w:rPr>
              <w:t>IEN34431</w:t>
            </w:r>
            <w:r w:rsidRPr="008B4D90">
              <w:rPr>
                <w:rFonts w:ascii="r_ansi" w:hAnsi="r_ansi"/>
              </w:rPr>
              <w:t>=""</w:t>
            </w:r>
            <w:r w:rsidRPr="008B4D90">
              <w:rPr>
                <w:rFonts w:ascii="r_ansi" w:hAnsi="r_ansi"/>
              </w:rPr>
              <w:br/>
              <w:t> . . . Q:'$$CHKPYR(</w:t>
            </w:r>
            <w:r w:rsidRPr="004925B4">
              <w:rPr>
                <w:rFonts w:ascii="r_ansi" w:hAnsi="r_ansi"/>
              </w:rPr>
              <w:t>IEN34431</w:t>
            </w:r>
            <w:r w:rsidRPr="008B4D90">
              <w:rPr>
                <w:rFonts w:ascii="r_ansi" w:hAnsi="r_ansi"/>
              </w:rPr>
              <w:t>,0,RCJOB,RCNP) ; Not a selected payer</w:t>
            </w:r>
            <w:r w:rsidRPr="008B4D90">
              <w:rPr>
                <w:rFonts w:ascii="r_ansi" w:hAnsi="r_ansi"/>
              </w:rPr>
              <w:br/>
              <w:t> . . . Q:'$$CHKDIV(</w:t>
            </w:r>
            <w:r w:rsidRPr="004925B4">
              <w:rPr>
                <w:rFonts w:ascii="r_ansi" w:hAnsi="r_ansi"/>
              </w:rPr>
              <w:t>IEN34431</w:t>
            </w:r>
            <w:r w:rsidRPr="008B4D90">
              <w:rPr>
                <w:rFonts w:ascii="r_ansi" w:hAnsi="r_ansi"/>
              </w:rPr>
              <w:t>,0,.VAUTD) ; Not a selected station/division</w:t>
            </w:r>
            <w:r w:rsidRPr="008B4D90">
              <w:rPr>
                <w:rFonts w:ascii="r_ansi" w:hAnsi="r_ansi"/>
              </w:rPr>
              <w:br/>
              <w:t> . . . S RCFLG=1</w:t>
            </w:r>
            <w:r w:rsidRPr="008B4D90">
              <w:rPr>
                <w:rFonts w:ascii="r_ansi" w:hAnsi="r_ansi"/>
              </w:rPr>
              <w:br/>
              <w:t> . . . S ^TMP("RCDAILYACT",$J,</w:t>
            </w:r>
            <w:r w:rsidRPr="004925B4">
              <w:rPr>
                <w:rFonts w:ascii="r_ansi" w:hAnsi="r_ansi"/>
              </w:rPr>
              <w:t>DTADD\1,IEN3443,"EFT",IEN34431</w:t>
            </w:r>
            <w:r w:rsidRPr="008B4D90">
              <w:rPr>
                <w:rFonts w:ascii="r_ansi" w:hAnsi="r_ansi"/>
              </w:rPr>
              <w:t>)=""</w:t>
            </w:r>
            <w:r w:rsidRPr="008B4D90">
              <w:rPr>
                <w:rFonts w:ascii="r_ansi" w:hAnsi="r_ansi"/>
              </w:rPr>
              <w:br/>
              <w:t> . . ;</w:t>
            </w:r>
            <w:r w:rsidRPr="008B4D90">
              <w:rPr>
                <w:rFonts w:ascii="r_ansi" w:hAnsi="r_ansi"/>
              </w:rPr>
              <w:br/>
              <w:t> . . S</w:t>
            </w:r>
            <w:proofErr w:type="gramStart"/>
            <w:r w:rsidRPr="008B4D90">
              <w:rPr>
                <w:rFonts w:ascii="r_ansi" w:hAnsi="r_ansi"/>
              </w:rPr>
              <w:t>:RCFLG</w:t>
            </w:r>
            <w:proofErr w:type="gramEnd"/>
            <w:r w:rsidRPr="008B4D90">
              <w:rPr>
                <w:rFonts w:ascii="r_ansi" w:hAnsi="r_ansi"/>
              </w:rPr>
              <w:t> ^TMP("RCDAILYACT",$J,DTADD</w:t>
            </w:r>
            <w:r w:rsidRPr="004925B4">
              <w:rPr>
                <w:rFonts w:ascii="r_ansi" w:hAnsi="r_ansi"/>
              </w:rPr>
              <w:t>\1,IEN3443</w:t>
            </w:r>
            <w:r w:rsidRPr="008B4D90">
              <w:rPr>
                <w:rFonts w:ascii="r_ansi" w:hAnsi="r_ansi"/>
              </w:rPr>
              <w:t>)=""</w:t>
            </w:r>
            <w:r w:rsidRPr="008B4D90">
              <w:rPr>
                <w:rFonts w:ascii="r_ansi" w:hAnsi="r_ansi"/>
              </w:rPr>
              <w:br/>
              <w:t> . . S RCT=RCT+</w:t>
            </w:r>
            <w:proofErr w:type="gramStart"/>
            <w:r w:rsidRPr="008B4D90">
              <w:rPr>
                <w:rFonts w:ascii="r_ansi" w:hAnsi="r_ansi"/>
              </w:rPr>
              <w:t>1 ;</w:t>
            </w:r>
            <w:proofErr w:type="gramEnd"/>
            <w:r w:rsidRPr="008B4D90">
              <w:rPr>
                <w:rFonts w:ascii="r_ansi" w:hAnsi="r_ansi"/>
              </w:rPr>
              <w:t xml:space="preserve"> Current Record Count</w:t>
            </w:r>
            <w:r w:rsidRPr="008B4D90">
              <w:rPr>
                <w:rFonts w:ascii="r_ansi" w:hAnsi="r_ansi"/>
              </w:rPr>
              <w:br/>
              <w:t> . . ;</w:t>
            </w:r>
            <w:r w:rsidRPr="008B4D90">
              <w:rPr>
                <w:rFonts w:ascii="r_ansi" w:hAnsi="r_ansi"/>
              </w:rPr>
              <w:br/>
              <w:t> . . ; Check for user stopped every 100 records</w:t>
            </w:r>
            <w:r w:rsidRPr="008B4D90">
              <w:rPr>
                <w:rFonts w:ascii="r_ansi" w:hAnsi="r_ansi"/>
              </w:rPr>
              <w:br/>
              <w:t> . . I '(RCT#100),$D(ZTQUEUED),$$S^%ZTLOAD D  Q</w:t>
            </w:r>
            <w:r w:rsidRPr="008B4D90">
              <w:rPr>
                <w:rFonts w:ascii="r_ansi" w:hAnsi="r_ansi"/>
              </w:rPr>
              <w:br/>
              <w:t> . . . S ZTSTOP=1</w:t>
            </w:r>
            <w:r w:rsidRPr="008B4D90">
              <w:rPr>
                <w:rFonts w:ascii="r_ansi" w:hAnsi="r_ansi"/>
              </w:rPr>
              <w:br/>
              <w:t> . . . S $P(INPUT,"^",5)=1 ; Stop now</w:t>
            </w:r>
            <w:r w:rsidRPr="008B4D90">
              <w:rPr>
                <w:rFonts w:ascii="r_ansi" w:hAnsi="r_ansi"/>
              </w:rPr>
              <w:br/>
              <w:t> . . . K ZTREQ 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I '$P(INPUT,"^",5) D</w:t>
            </w:r>
            <w:r w:rsidRPr="008B4D90">
              <w:rPr>
                <w:rFonts w:ascii="r_ansi" w:hAnsi="r_ansi"/>
              </w:rPr>
              <w:br/>
              <w:t> . S $</w:t>
            </w:r>
            <w:proofErr w:type="gramStart"/>
            <w:r w:rsidRPr="008B4D90">
              <w:rPr>
                <w:rFonts w:ascii="r_ansi" w:hAnsi="r_ansi"/>
              </w:rPr>
              <w:t>P(</w:t>
            </w:r>
            <w:proofErr w:type="gramEnd"/>
            <w:r w:rsidRPr="008B4D90">
              <w:rPr>
                <w:rFonts w:ascii="r_ansi" w:hAnsi="r_ansi"/>
              </w:rPr>
              <w:t>INPUT,"^",6)=RCDT1                  ; Start of Date Range</w:t>
            </w:r>
            <w:r w:rsidRPr="008B4D90">
              <w:rPr>
                <w:rFonts w:ascii="r_ansi" w:hAnsi="r_ansi"/>
              </w:rPr>
              <w:br/>
              <w:t> . S $</w:t>
            </w:r>
            <w:proofErr w:type="gramStart"/>
            <w:r w:rsidRPr="008B4D90">
              <w:rPr>
                <w:rFonts w:ascii="r_ansi" w:hAnsi="r_ansi"/>
              </w:rPr>
              <w:t>P(</w:t>
            </w:r>
            <w:proofErr w:type="gramEnd"/>
            <w:r w:rsidRPr="008B4D90">
              <w:rPr>
                <w:rFonts w:ascii="r_ansi" w:hAnsi="r_ansi"/>
              </w:rPr>
              <w:t>INPUT,"^",7)=RCDT2                  ; End of Date Range</w:t>
            </w:r>
            <w:r w:rsidRPr="008B4D90">
              <w:rPr>
                <w:rFonts w:ascii="r_ansi" w:hAnsi="r_ansi"/>
              </w:rPr>
              <w:br/>
              <w:t> . D RPT1(</w:t>
            </w:r>
            <w:r w:rsidRPr="008B4D90">
              <w:rPr>
                <w:rFonts w:ascii="r_ansi" w:hAnsi="r_ansi"/>
                <w:b/>
                <w:highlight w:val="yellow"/>
              </w:rPr>
              <w:t>.INPUT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D ENQ(INPUT)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ENQ(</w:t>
            </w:r>
            <w:r w:rsidRPr="008B4D90">
              <w:rPr>
                <w:rFonts w:ascii="r_ansi" w:hAnsi="r_ansi"/>
                <w:b/>
                <w:highlight w:val="yellow"/>
              </w:rPr>
              <w:t>INPUT</w:t>
            </w:r>
            <w:r w:rsidRPr="008B4D90">
              <w:rPr>
                <w:rFonts w:ascii="r_ansi" w:hAnsi="r_ansi"/>
              </w:rPr>
              <w:t>) ; Clean up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A1^A2^A3^...^A8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A3 - 0 if NOT called from Nightly Process, 1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ZTQUEUED - Defined if Joh was queued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ZTREQ - "@" Only returned </w:t>
            </w:r>
            <w:r w:rsidR="004925B4">
              <w:rPr>
                <w:rFonts w:ascii="r_ansi" w:hAnsi="r_ansi"/>
                <w:b/>
                <w:highlight w:val="yellow"/>
              </w:rPr>
              <w:t>if</w:t>
            </w:r>
            <w:r w:rsidRPr="008B4D90">
              <w:rPr>
                <w:rFonts w:ascii="r_ansi" w:hAnsi="r_ansi"/>
                <w:b/>
                <w:highlight w:val="yellow"/>
              </w:rPr>
              <w:t xml:space="preserve"> ZTQUEUED is defined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N XX,YY,ZZ</w:t>
            </w:r>
            <w:r w:rsidRPr="008B4D90">
              <w:rPr>
                <w:rFonts w:ascii="r_ansi" w:hAnsi="r_ansi"/>
              </w:rPr>
              <w:br/>
              <w:t> K ^TMP($J,"TOTALS")</w:t>
            </w:r>
            <w:r w:rsidRPr="008B4D90">
              <w:rPr>
                <w:rFonts w:ascii="r_ansi" w:hAnsi="r_ansi"/>
              </w:rPr>
              <w:br/>
              <w:t> I '$D(ZTQUEUED) D</w:t>
            </w:r>
            <w:r w:rsidRPr="008B4D90">
              <w:rPr>
                <w:rFonts w:ascii="r_ansi" w:hAnsi="r_ansi"/>
              </w:rPr>
              <w:br/>
              <w:t> . D ^%ZISC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INPUT,"^",1) ; Nightly Process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YY=$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INPUT,"^",5) ;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ZZ=$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INPUT,"^",4) ;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'XX,'YY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,ZZ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 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D ASK^RCDPEARL(.XX)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I $D(ZTQUEUED) S ZTREQ="@"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RPT1(</w:t>
            </w:r>
            <w:r w:rsidRPr="008B4D90">
              <w:rPr>
                <w:rFonts w:ascii="r_ansi" w:hAnsi="r_ansi"/>
                <w:b/>
                <w:highlight w:val="yellow"/>
              </w:rPr>
              <w:t>INPUT</w:t>
            </w:r>
            <w:r w:rsidRPr="008B4D90">
              <w:rPr>
                <w:rFonts w:ascii="r_ansi" w:hAnsi="r_ansi"/>
              </w:rPr>
              <w:t>) ;</w:t>
            </w:r>
            <w:r w:rsidRPr="008B4D90">
              <w:rPr>
                <w:rFonts w:ascii="r_ansi" w:hAnsi="r_ansi"/>
                <w:b/>
                <w:highlight w:val="yellow"/>
              </w:rPr>
              <w:t>EP from RCDPEM1 (Nightly Process)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 Output the report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^TMP(B1,$J,B2,B3) = "" - Array of record IENs in 344.3 in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and for selected payer(s) and division(s)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^TMP(B1,$J,B2,B3,"EFT",B4) = "" - Array of record IENS in 344.31 for above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B1 - "RCDAILYACT"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B2 - Internal Date from DATE/TIME ADDED (344.3, .13)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B3 - Internal IEN for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B4 -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N CURPG,DETL,DTADD,DTEND,DTST,HDR1,LSTMAN,NJ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DETL=$P(INPUT,"^",3) ; Detail Report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S LSTMAN=$P(INPUT,"^",2) ;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NJ=$P(INPUT,"^",1) ; Nightly Process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CURPG=$P(INPUT,"^",4) ;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DTST=$P(INPUT,"^",6) ; Date Range Start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DTEND=$P(INPUT,"^",7) ; Date Range End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$P(INPUT,"^",8)=0 ; Current line counter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S DTADD=""</w:t>
            </w:r>
            <w:r w:rsidRPr="008B4D90">
              <w:rPr>
                <w:rFonts w:ascii="r_ansi" w:hAnsi="r_ansi"/>
              </w:rPr>
              <w:br/>
              <w:t> F  D  Q:DTADD=""  </w:t>
            </w:r>
            <w:r w:rsidRPr="008B4D90">
              <w:rPr>
                <w:rFonts w:ascii="r_ansi" w:hAnsi="r_ansi"/>
                <w:b/>
                <w:highlight w:val="yellow"/>
              </w:rPr>
              <w:t>Q:$P(INPUT,"^",5)=1</w:t>
            </w:r>
            <w:r w:rsidRPr="008B4D90">
              <w:rPr>
                <w:rFonts w:ascii="r_ansi" w:hAnsi="r_ansi"/>
              </w:rPr>
              <w:br/>
              <w:t> . S DTADD=$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^TMP("RCDAILYACT",$J,DTADD))</w:t>
            </w:r>
            <w:r w:rsidRPr="008B4D90">
              <w:rPr>
                <w:rFonts w:ascii="r_ansi" w:hAnsi="r_ansi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</w:rPr>
              <w:t>:DTADD</w:t>
            </w:r>
            <w:proofErr w:type="gramEnd"/>
            <w:r w:rsidRPr="008B4D90">
              <w:rPr>
                <w:rFonts w:ascii="r_ansi" w:hAnsi="r_ansi"/>
              </w:rPr>
              <w:t>=""</w:t>
            </w:r>
            <w:r w:rsidRPr="008B4D90">
              <w:rPr>
                <w:rFonts w:ascii="r_ansi" w:hAnsi="r_ansi"/>
              </w:rPr>
              <w:br/>
              <w:t> . ;</w:t>
            </w:r>
            <w:r w:rsidRPr="008B4D90">
              <w:rPr>
                <w:rFonts w:ascii="r_ansi" w:hAnsi="r_ansi"/>
              </w:rPr>
              <w:br/>
              <w:t> . ; If not being displayed in the list manager and either this is the initial</w:t>
            </w:r>
            <w:r w:rsidRPr="008B4D90">
              <w:rPr>
                <w:rFonts w:ascii="r_ansi" w:hAnsi="r_ansi"/>
              </w:rPr>
              <w:br/>
              <w:t xml:space="preserve"> . ; </w:t>
            </w:r>
            <w:proofErr w:type="gramStart"/>
            <w:r w:rsidRPr="008B4D90">
              <w:rPr>
                <w:rFonts w:ascii="r_ansi" w:hAnsi="r_ansi"/>
              </w:rPr>
              <w:t>page</w:t>
            </w:r>
            <w:proofErr w:type="gramEnd"/>
            <w:r w:rsidRPr="008B4D90">
              <w:rPr>
                <w:rFonts w:ascii="r_ansi" w:hAnsi="r_ansi"/>
              </w:rPr>
              <w:t xml:space="preserve"> header (RCPG=0) OR this wasn't called by the nightly job and we have</w:t>
            </w:r>
            <w:r w:rsidRPr="008B4D90">
              <w:rPr>
                <w:rFonts w:ascii="r_ansi" w:hAnsi="r_ansi"/>
              </w:rPr>
              <w:br/>
              <w:t xml:space="preserve"> . ; reached the end of the page, </w:t>
            </w:r>
            <w:proofErr w:type="gramStart"/>
            <w:r w:rsidRPr="008B4D90">
              <w:rPr>
                <w:rFonts w:ascii="r_ansi" w:hAnsi="r_ansi"/>
              </w:rPr>
              <w:t>then</w:t>
            </w:r>
            <w:proofErr w:type="gramEnd"/>
            <w:r w:rsidRPr="008B4D90">
              <w:rPr>
                <w:rFonts w:ascii="r_ansi" w:hAnsi="r_ansi"/>
              </w:rPr>
              <w:t xml:space="preserve"> print a page header</w:t>
            </w:r>
            <w:r w:rsidRPr="008B4D90">
              <w:rPr>
                <w:rFonts w:ascii="r_ansi" w:hAnsi="r_ansi"/>
              </w:rPr>
              <w:br/>
              <w:t> . I 'LSTMAN,'CURPG!$S('NJ:($Y+5)&gt;IOSL,1:0) D  Q:$P(INPUT,"^",5)=1</w:t>
            </w:r>
            <w:r w:rsidRPr="008B4D90">
              <w:rPr>
                <w:rFonts w:ascii="r_ansi" w:hAnsi="r_ansi"/>
              </w:rPr>
              <w:br/>
              <w:t> . . D </w:t>
            </w:r>
            <w:proofErr w:type="gramStart"/>
            <w:r w:rsidRPr="008B4D90">
              <w:rPr>
                <w:rFonts w:ascii="r_ansi" w:hAnsi="r_ansi"/>
              </w:rPr>
              <w:t>HDR</w:t>
            </w:r>
            <w:r w:rsidRPr="008B4D90">
              <w:rPr>
                <w:rFonts w:ascii="r_ansi" w:hAnsi="r_ansi"/>
                <w:b/>
                <w:highlight w:val="yellow"/>
              </w:rPr>
              <w:t>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. S HDR1="DATE EFT DEPOSIT RECEIVED: "_$$FMTE^</w:t>
            </w:r>
            <w:proofErr w:type="gramStart"/>
            <w:r w:rsidRPr="008B4D90">
              <w:rPr>
                <w:rFonts w:ascii="r_ansi" w:hAnsi="r_ansi"/>
              </w:rPr>
              <w:t>XLFDT(</w:t>
            </w:r>
            <w:proofErr w:type="gramEnd"/>
            <w:r w:rsidRPr="008B4D90">
              <w:rPr>
                <w:rFonts w:ascii="r_ansi" w:hAnsi="r_ansi"/>
              </w:rPr>
              <w:t>DTADD</w:t>
            </w:r>
            <w:r w:rsidRPr="008B4D90">
              <w:rPr>
                <w:rFonts w:ascii="r_ansi" w:hAnsi="r_ansi"/>
                <w:b/>
                <w:highlight w:val="yellow"/>
              </w:rPr>
              <w:t>,"2Z"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. S HDR1=$</w:t>
            </w:r>
            <w:proofErr w:type="gramStart"/>
            <w:r w:rsidRPr="008B4D90">
              <w:rPr>
                <w:rFonts w:ascii="r_ansi" w:hAnsi="r_ansi"/>
              </w:rPr>
              <w:t>J(</w:t>
            </w:r>
            <w:proofErr w:type="gramEnd"/>
            <w:r w:rsidRPr="008B4D90">
              <w:rPr>
                <w:rFonts w:ascii="r_ansi" w:hAnsi="r_ansi"/>
              </w:rPr>
              <w:t>"",80-$L(HDR1)\2)_HDR1         ; Center it</w:t>
            </w:r>
            <w:r w:rsidRPr="008B4D90">
              <w:rPr>
                <w:rFonts w:ascii="r_ansi" w:hAnsi="r_ansi"/>
              </w:rPr>
              <w:br/>
              <w:t> . D</w:t>
            </w:r>
            <w:proofErr w:type="gramStart"/>
            <w:r w:rsidRPr="008B4D90">
              <w:rPr>
                <w:rFonts w:ascii="r_ansi" w:hAnsi="r_ansi"/>
              </w:rPr>
              <w:t>:$</w:t>
            </w:r>
            <w:proofErr w:type="gramEnd"/>
            <w:r w:rsidRPr="008B4D90">
              <w:rPr>
                <w:rFonts w:ascii="r_ansi" w:hAnsi="r_ansi"/>
              </w:rPr>
              <w:t>$PC</w:t>
            </w:r>
            <w:r w:rsidRPr="008B4D90">
              <w:rPr>
                <w:rFonts w:ascii="r_ansi" w:hAnsi="r_ansi"/>
                <w:b/>
                <w:highlight w:val="yellow"/>
              </w:rPr>
              <w:t>(INPUT)</w:t>
            </w:r>
            <w:r w:rsidRPr="008B4D90">
              <w:rPr>
                <w:rFonts w:ascii="r_ansi" w:hAnsi="r_ansi"/>
              </w:rPr>
              <w:t xml:space="preserve"> HDR</w:t>
            </w:r>
            <w:r w:rsidRPr="008B4D90">
              <w:rPr>
                <w:rFonts w:ascii="r_ansi" w:hAnsi="r_ansi"/>
                <w:b/>
                <w:highlight w:val="yellow"/>
              </w:rPr>
              <w:t>(.INPUT</w:t>
            </w:r>
            <w:r w:rsidRPr="008B4D90">
              <w:rPr>
                <w:rFonts w:ascii="r_ansi" w:hAnsi="r_ansi"/>
              </w:rPr>
              <w:t>) ; Page Break if needed</w:t>
            </w:r>
            <w:r w:rsidRPr="008B4D90">
              <w:rPr>
                <w:rFonts w:ascii="r_ansi" w:hAnsi="r_ansi"/>
              </w:rPr>
              <w:br/>
              <w:t xml:space="preserve"> . </w:t>
            </w:r>
            <w:r w:rsidRPr="008B4D90">
              <w:rPr>
                <w:rFonts w:ascii="r_ansi" w:hAnsi="r_ansi"/>
                <w:b/>
                <w:highlight w:val="yellow"/>
              </w:rPr>
              <w:t>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 ; User quit</w:t>
            </w:r>
            <w:r w:rsidRPr="008B4D90">
              <w:rPr>
                <w:rFonts w:ascii="r_ansi" w:hAnsi="r_ansi"/>
              </w:rPr>
              <w:br/>
              <w:t> . I DETL D                                 ; Detail Report</w:t>
            </w:r>
            <w:r w:rsidRPr="008B4D90">
              <w:rPr>
                <w:rFonts w:ascii="r_ansi" w:hAnsi="r_ansi"/>
              </w:rPr>
              <w:br/>
              <w:t> . . D </w:t>
            </w:r>
            <w:proofErr w:type="gramStart"/>
            <w:r w:rsidRPr="008B4D90">
              <w:rPr>
                <w:rFonts w:ascii="r_ansi" w:hAnsi="r_ansi"/>
              </w:rPr>
              <w:t>SL</w:t>
            </w:r>
            <w:r w:rsidRPr="008B4D90">
              <w:rPr>
                <w:rFonts w:ascii="r_ansi" w:hAnsi="r_ansi"/>
                <w:b/>
                <w:highlight w:val="yellow"/>
              </w:rPr>
              <w:t>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HDR1)</w:t>
            </w:r>
            <w:r w:rsidRPr="008B4D90">
              <w:rPr>
                <w:rFonts w:ascii="r_ansi" w:hAnsi="r_ansi"/>
              </w:rPr>
              <w:br/>
              <w:t> . 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" ")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 xml:space="preserve"> . </w:t>
            </w:r>
            <w:r w:rsidRPr="008B4D90">
              <w:rPr>
                <w:rFonts w:ascii="r_ansi" w:hAnsi="r_ansi"/>
                <w:b/>
                <w:highlight w:val="yellow"/>
              </w:rPr>
              <w:t>S 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INPUT,"^",9)=DTADD</w:t>
            </w:r>
            <w:r w:rsidRPr="008B4D90">
              <w:rPr>
                <w:rFonts w:ascii="r_ansi" w:hAnsi="r_ansi"/>
              </w:rPr>
              <w:br/>
              <w:t xml:space="preserve"> . </w:t>
            </w:r>
            <w:r w:rsidRPr="008B4D90">
              <w:rPr>
                <w:rFonts w:ascii="r_ansi" w:hAnsi="r_ansi"/>
                <w:b/>
                <w:highlight w:val="yellow"/>
              </w:rPr>
              <w:t>D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RPT2(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.INPUT) ; Process all 344.3 records found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 xml:space="preserve"> . </w:t>
            </w:r>
            <w:r w:rsidRPr="008B4D90">
              <w:rPr>
                <w:rFonts w:ascii="r_ansi" w:hAnsi="r_ansi"/>
                <w:b/>
                <w:highlight w:val="yellow"/>
              </w:rPr>
              <w:t>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 ; User quit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 xml:space="preserve"> . </w:t>
            </w:r>
            <w:r w:rsidRPr="008B4D90">
              <w:rPr>
                <w:rFonts w:ascii="r_ansi" w:hAnsi="r_ansi"/>
                <w:b/>
                <w:highlight w:val="yellow"/>
              </w:rPr>
              <w:t>D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TOTSDAY(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.INPUT) ; Display Totals for Date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</w:t>
            </w:r>
            <w:r w:rsidRPr="008B4D90">
              <w:rPr>
                <w:rFonts w:ascii="r_ansi" w:hAnsi="r_ansi"/>
              </w:rPr>
              <w:br/>
              <w:t> I </w:t>
            </w:r>
            <w:r w:rsidRPr="008B4D90">
              <w:rPr>
                <w:rFonts w:ascii="r_ansi" w:hAnsi="r_ansi"/>
                <w:b/>
                <w:highlight w:val="yellow"/>
              </w:rPr>
              <w:t>$P(INPUT,"^",5)=1</w:t>
            </w:r>
            <w:r w:rsidRPr="008B4D90">
              <w:rPr>
                <w:rFonts w:ascii="r_ansi" w:hAnsi="r_ansi"/>
              </w:rPr>
              <w:t xml:space="preserve"> D  Q                   ; User Quit out</w:t>
            </w:r>
            <w:r w:rsidRPr="008B4D90">
              <w:rPr>
                <w:rFonts w:ascii="r_ansi" w:hAnsi="r_ansi"/>
              </w:rPr>
              <w:br/>
              <w:t> . K ^TMP("RCDAILYACT",$J)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D TOTSF(.INPUT) ; Display Final Totals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D SL(.INPUT,$$ENDORPRT^RCDPEARL) ; Display End of Report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t>TOTSDAY(INPUT) ; Display the totals for the specified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^TMP($J,"TOTALS","DEP") - Current Total # of deposits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^TMP($J,"TOTALS","DEP",C1) - Total # of deposits for Internal date (C1)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^TMP($J,"TOTALS","DEPA") - Current Total Deposit Amount for date range</w:t>
            </w:r>
          </w:p>
          <w:p w14:paraId="042A1DF7" w14:textId="4D5BC7C2" w:rsidR="001132F9" w:rsidRDefault="00FC62C8" w:rsidP="007D7DEE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B4D90">
              <w:rPr>
                <w:rFonts w:ascii="r_ansi" w:hAnsi="r_ansi"/>
                <w:b/>
                <w:highlight w:val="yellow"/>
              </w:rPr>
              <w:t> ; ^TMP($J,"TOTALS","DEPA",C1) - Total Deposit Amount for Internal date (C1)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^TMP($J,"TOTALS","EFT","D") - Total Deposit Amount by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^TMP($J,"TOTALS","EFT","T") - Current Total Deposit Amount by EFTs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^TMP($J,"TOTALS","FMS") - FMS Document Status or "NO FMS DOC"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^TMP($J,"TOTALS","FMS","D",-1) - Total Deposit Amount by FMS Document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^TMP($J,"TOTALS","FMS","D",0) - Total Amount for Error/Rejected documents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^TMP($J,"TOTALS","FMS","D",1") - Total Amount for 'A','M',"F' or </w:t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'T' docs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^TMP($J,"TOTALS","FMS","D",2") - Total Amount for queued docs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^TMP($J,"TOTALS","FMS","T",-1) - Total Deposit Amount by FMS Document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^TMP($J,"TOTALS","FMS","T",0) - Total Amount for Error/Rejected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^TMP($J,"TOTALS","FMS","T",1") - Total Amount for 'A','M',"F' or 'T' docs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^TMP($J,"TOTALS","FMS","T",2") - Total Amount for queued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^TMP($J,"TOTALS","MATCH","T") - Current Total matched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^TMP($J,"TOTALS","DEP") - Updated Total # of deposits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^TMP($J,"TOTALS","DEPA") - Updated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^TMP($J,"TOTALS","EFT","T") - Updated Total Deposit Amount by EFTs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^TMP($J,"TOTALS","FMS","T",-1) - Updated Deposit Amount by FMS Document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^TMP($J,"TOTALS","FMS","T",0) - Updated Amount for Error/Rejected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^TMP($J,"TOTALS","FMS","T",1") - Updated Amount for 'A','M',"F' or 'T' docs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^TMP($J,"TOTALS","FMS","T",2") - Updated Amount for queued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^TMP($J,"TOTALS","MATCH","T") - Updated Total Matched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CURPG,DTADD,LSTMAN,NL,Q,XX,YY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S LSTMAN=$P(INPUT,"^",2) ; Display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NJ=$P(INPUT,"^",1) ; Called from Nightly Process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CURPG=$P(INPUT,"^",4) ; Current Page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DTADD=$P(INPUT,"^",9) ; Date to display totals for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S XX=$G(^TMP($J,"TOTALS","DEPA")) ; Current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YY=$G(^TMP($J,"TOTALS","DEPA",DTADD)) ; Total Deposit Amount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^TMP($J,"TOTALS","DEPA")=XX+YY           ; Updated Total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XX=$G(^TMP($J,"TOTALS","DEP")) ; Current Total # of Deposits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YY=$G(^TMP($J,"TOTALS","DEP",DTADD)) ; Total # of Deposits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^TMP($J,"TOTALS","DEP")=XX+YY            ; Updated Total # for range</w:t>
            </w:r>
          </w:p>
          <w:p w14:paraId="64B70B92" w14:textId="5ECC3903" w:rsidR="00AC461D" w:rsidRDefault="00FC62C8" w:rsidP="007D7DEE">
            <w:pPr>
              <w:spacing w:before="60" w:after="60"/>
              <w:rPr>
                <w:rFonts w:ascii="r_ansi" w:hAnsi="r_ansi"/>
                <w:b/>
                <w:highlight w:val="yellow"/>
              </w:rPr>
            </w:pPr>
            <w:r w:rsidRPr="008B4D90">
              <w:rPr>
                <w:rFonts w:ascii="r_ansi" w:hAnsi="r_ansi"/>
                <w:b/>
                <w:highlight w:val="yellow"/>
              </w:rPr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XX=$G(^TMP($J,"TOTALS","EFT","T")) ; Current Total Amount by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YY=$G(^TMP($J,"TOTALS","EFT","D")) ; Total Amount by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^TMP($J,"TOTALS","EFT","T")=XX+YY        ; Updated Total Amount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XX=$G(^TMP($J,"TOTALS","MATCH","T")) ; Current Total # Matched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YY=$G(^TMP($J,"TOTALS","MATCH","D")) ; # Matched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^TMP($J,"TOTALS","MATCH","T")=XX+YY      ; Updated Total # Matched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Update document status totals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Q=-1,0,1,2 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^TMP($J,"TOTALS","FMS","T",Q)) ; Current Total # of Q status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YY=$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^TMP($J,"TOTALS","FMS","D",Q)) ; # of Q status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^TMP($J,"TOTALS","FMS","T")=XX+YY      ; Updated Total # of Q status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Display the daily totals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$S('NJ:($Y+5)&gt;IOSL,1:0)!'CURPG D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D:'LSTMAN 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XX=$E("**TOTALS FOR DATE: "_$$FMTE^XLFDT(DTADD\1,"2Z")_$J("",30),1,30)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YY=$G(^TMP($J,"TOTALS","DEP",DTADD))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XX=XX_" # OF DEPOSIT TICKETS RECEIVED: "_+YY_$J("",5)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YY=$G(^TMP($J,"TOTALS","DEPA",DTADD))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XX=$J("",29)_"TOTAL AMOUNT OF DEPOSITS RECEIVED: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SL(.INPUT,$J("",20)_"DEPOSIT AMOUNTS SENT TO FMS:")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YY=+$G(^TMP($J,"TOTALS","FMS","D",1))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XX=$J("",39)_"ACCEPTED: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YY=+$G(^TMP($J,"TOTALS","FMS","D",2))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XX=$J("",41)_"QUEUED: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YY=+$G(^TMP($J,"TOTALS","FMS","D",0))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XX=$J("",35)_"ERROR/REJECT: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YY=+$G(^TMP($J,"TOTALS","FMS","D",-1))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XX=$J("",37)_"NOT IN FMS: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YY=+$G(^TMP($J,"TOTALS","EFT","D"))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XX=$J("",26)_"# EFT PAYMENT RECORDS: "_YY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YY=+$G(^TMP($J,"TOTALS","MATCH","D"))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XX=$J("",25)_"# EFT PAYMENTS MATCHED: "_YY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S YY=+$G(^TMP($J,"TOTALS","DEPAP",DTADD))</w:t>
            </w:r>
          </w:p>
          <w:p w14:paraId="6261A395" w14:textId="729227E4" w:rsidR="00667C6F" w:rsidRPr="008B4D90" w:rsidRDefault="00FC62C8" w:rsidP="004B3130">
            <w:pPr>
              <w:spacing w:before="60" w:after="60"/>
              <w:rPr>
                <w:rFonts w:ascii="r_ansi" w:hAnsi="r_ansi"/>
                <w:highlight w:val="yellow"/>
              </w:rPr>
            </w:pPr>
            <w:r w:rsidRPr="008B4D90">
              <w:rPr>
                <w:rFonts w:ascii="r_ansi" w:hAnsi="r_ansi"/>
                <w:b/>
                <w:highlight w:val="yellow"/>
              </w:rPr>
              <w:t> S XX=$J("",18)_"MATCHED PAYMENT AMOUNT POSTED: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TOTSF(INPUT) ; Display Final Totals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^TMP($J,"TOTALS","DEP") - Total # of deposits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^TMP($J,"TOTALS","DEPA") -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^TMP($J,"TOTALS","EFT","T") - Total Deposit Amount by EFTs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^TMP($J,"TOTALS","FMS","T",-1) - Total Deposit Amount by FMS Document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^TMP($J,"TOTALS","FMS","T",0) - Total Amount for Error/Rejected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^TMP($J,"TOTALS","FMS","T",1") - Total Amount for 'A','M',"F' or 'T' docs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^TMP($J,"TOTALS","FMS","T",2") - Total Amount for queued docs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^TMP($J,"TOTALS","MATCH","T") - Total Matched EFTs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LSTMAN,NJ,XX,YY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LSTMAN=$P(INPUT,"^",2),NJ=$P(INPUT,"^",1)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Display header if no output was displayed and not being displayed in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I '$O(^TMP("RCDAILYACT",$J,0)),'LSTMAN D 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If user quit or (Nightly process flag AND not display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) - end here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$P(INPUT,"^",5)=1!(NJ&amp;'LSTMAN) D 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K ^TMP("RCDAILYACT",$J)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XX=$E("**** TOTALS FOR DATE RANGE:"_$J("",30),1,30)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YY=+$G(^TMP($J,"TOTALS","DEP"))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XX=XX_" # OF DEPOSIT TICKETS RECEIVED: "_YY_$J("",5)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YY=+$G(^TMP($J,"TOTALS","DEPA"))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XX=$J("",29)_"TOTAL AMOUNT OF DEPOSITS RECEIVED: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D:$$PC(INPUT) HDR(.INPUT) 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SL(.INPUT,$J("",20)_"DEPOSIT AMOUNTS SENT TO FMS:")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YY=+$G(^TMP($J,"TOTALS","FMS","T",1))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XX=$J("",39)_"ACCEPTED: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YY=+$G(^TMP($J,"TOTALS","FMS","T",2))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XX=$J("",41)_"QUEUED: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YY=+$G(^TMP($J,"TOTALS","FMS","T",0))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XX=$J("",35)_"ERROR/REJECT: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YY=+$G(^TMP($J,"TOTALS","FMS","T",-1))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XX=$J("",37)_"NOT IN FMS: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YY=+$G(^TMP($J,"TOTALS","EFT","T"))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XX=$J("",26)_"# EFT PAYMENT RECORDS: "_YY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YY=+$G(^TMP($J,"TOTALS","MATCH","T"))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XX=$J("",25)_"# EFT PAYMENTS MATCHED: "_YY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$P(INPUT,"^",5)=1 K ^TMP("RCDAILYACT",$J) 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YY=+$G(^TMP($J,"TOTALS","DEPAP"))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XX=$J("",18)_"MATCHED PAYMENT AMOUNT POSTED: $"_$J(YY,"",2)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RPT2(INPUT) ; Loop through EDI LOCKBOX DEPOSIT entries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A1 - 1 - Called by nightly job,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A2 - 1 - Display to list manager,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A3 - 1 - Detail report, 0 -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^TMP(B1,$J,B2,B3) = 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^TMP(B1,$J,B2,B3,"EFT",B4) = ""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B1 - "RCDAILYACT"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B2 - Internal Date from DATE/TIME ADDED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(344.3, .13)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B3 - Internal IEN for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B4 -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INPUT - A1^A2^A3^...^An - The following pieces 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A6 - Updated Line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^TMP($J,"TOTALS","DEP",C1) - Total # of deposits by Internal date (C1)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^TMP($J,"TOTALS","DEPA",C1) - Total Deposit Amount by Internal date (C1)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^TMP($J,"TOTALS","EFT","D") - Total Deposit Amount by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^TMP($J,"TOTALS","FMS") - FMS Document Status or "NO FMS DOC"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^TMP($J,"TOTALS","FMS","D",-1) - Total Deposit Amount by FMS Document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^TMP($J,"TOTALS","FMS","D",0) - Total Amount for Error/Rejected documents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^TMP($J,"TOTALS","FMS","D",1") - Total Amount for 'A','M',"F' or 'T' docs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^TMP($J,"TOTALS","FMS","D",2") - Total Amount for queued docs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CRDOC,DETL,DTADD,IEN344,IEN3443,IEN34431,TOTDEP,Q,X,XX,YY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DETL=$P(INPUT,"^",3),DTADD=$P(INPUT,"^",9)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Clear the following daily totals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K ^TMP($J,"TOTALS","EFT","D")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K ^TMP($J,"TOTALS","FMS","D")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K ^TMP($J,"TOTALS","MATCH","D")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IEN3443=""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Q:IEN3443=""  Q:</w:t>
            </w:r>
            <w:r w:rsidR="00634FB8">
              <w:rPr>
                <w:rFonts w:ascii="r_ansi" w:hAnsi="r_ansi"/>
                <w:b/>
                <w:highlight w:val="yellow"/>
              </w:rPr>
              <w:t>$P(INPUT,”^”,5)=1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IEN3443=$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^TMP("RCDAILYACT",$J,DTADD,IEN3443))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:IEN3443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344.3,IEN3443,.03,"I") ; IEN for 344.1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IEN344=+$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^RCY(344,"AD",+XX,0)) ; IEN for 344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^TMP($J,"TOTALS","DEP",DTADD))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$J,"TOTALS","DEP",DTADD)=XX+1 ; # of deposits for day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TOTDEP=$$GET1^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344.3,IEN3443,.08,"I") ; Total Deposit Amount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^TMP($J,"TOTALS","DEPA",DTADD))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$J,"TOTALS","DEPA",DTADD)=XX+TOTDEP   ; Total Deposit Amount for day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CRDOC=$$GET1^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344,IEN344,200,"I") ; FMS Document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$J,"TOTALS","CRDOC",IEN3443)=CRDOC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CRDOC="" D                                 ; No FMS Document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YY=$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^TMP($J,"TOTALS","FMS","D",-1))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$J,"TOTALS","FMS","D",-1)=YY+TOTDEP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$J,"TOTALS","FMS")="NO FMS DOC"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CRDOC'="" D                                ; FMS Document Number found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YY=$$STATUS^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GECSSGET(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CRDOC) ; Get the status of the doc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I YY=-1 D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  Q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                               ; Document wasn't found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. S XX=$G(^TMP($J,"TOTALS","FMS","D",-1))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. S ^TMP($J,"TOTALS","FMS","D",-1)=XX+TOTDEP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E(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$P(YY," "),1,10) ; First Word of the status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$J,"TOTALS","FMS")=XX               ; First Word of the status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Q=$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E(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YY,1) ; First Character of the status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Q=$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Q="E"!(Q="R"):0,Q="Q":2,1:1) ; Q=</w:t>
            </w:r>
            <w:r w:rsidR="004900C0">
              <w:rPr>
                <w:rFonts w:ascii="r_ansi" w:hAnsi="r_ansi"/>
                <w:b/>
                <w:highlight w:val="yellow"/>
              </w:rPr>
              <w:t>0</w:t>
            </w:r>
            <w:r w:rsidRPr="008B4D90">
              <w:rPr>
                <w:rFonts w:ascii="r_ansi" w:hAnsi="r_ansi"/>
                <w:b/>
                <w:highlight w:val="yellow"/>
              </w:rPr>
              <w:t xml:space="preserve">- Reject or Error, </w:t>
            </w:r>
            <w:r w:rsidR="004900C0">
              <w:rPr>
                <w:rFonts w:ascii="r_ansi" w:hAnsi="r_ansi"/>
                <w:b/>
                <w:highlight w:val="yellow"/>
              </w:rPr>
              <w:t xml:space="preserve">2- queued, </w:t>
            </w:r>
            <w:r w:rsidRPr="008B4D90">
              <w:rPr>
                <w:rFonts w:ascii="r_ansi" w:hAnsi="r_ansi"/>
                <w:b/>
                <w:highlight w:val="yellow"/>
              </w:rPr>
              <w:t>1 - good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^TMP($J,"TOTALS","FMS","D",Q))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 xml:space="preserve">$J,"TOTALS","FMS","D",Q)=XX+TOTDEP  ;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Rej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/Err, Queued OR good Amount for day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DETL D   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</w:t>
            </w:r>
            <w:r w:rsidR="004900C0">
              <w:rPr>
                <w:rFonts w:ascii="r_ansi" w:hAnsi="r_ansi"/>
                <w:b/>
                <w:highlight w:val="yellow"/>
              </w:rPr>
              <w:t>$</w:t>
            </w:r>
            <w:proofErr w:type="gramEnd"/>
            <w:r w:rsidR="004900C0">
              <w:rPr>
                <w:rFonts w:ascii="r_ansi" w:hAnsi="r_ansi"/>
                <w:b/>
                <w:highlight w:val="yellow"/>
              </w:rPr>
              <w:t>P(INPUT,”^”,5)=1</w:t>
            </w:r>
            <w:r w:rsidR="004900C0" w:rsidRPr="008B4D90">
              <w:rPr>
                <w:rFonts w:ascii="r_ansi" w:hAnsi="r_ansi"/>
                <w:b/>
                <w:highlight w:val="yellow"/>
              </w:rPr>
              <w:t>            </w:t>
            </w:r>
            <w:r w:rsidRPr="008B4D90">
              <w:rPr>
                <w:rFonts w:ascii="r_ansi" w:hAnsi="r_ansi"/>
                <w:b/>
                <w:highlight w:val="yellow"/>
              </w:rPr>
              <w:t>; Display Detail Line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D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DETLN(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.INPUT,IEN3443,TOTDEP)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$J,"TOTALS","FMSTOT")=0 ; Initialize FMS total for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ERRMSGS(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.INPUT,IEN3443) ; Display any error messages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 PROCEFT(.INPUT,IEN3443) ; Process EFT records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DETLN(INPUT,IEN3443,TOTDEP) ; Display detail line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IEN3443 - Internal IEN for file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TOTDEP - Total Deposit Amount (344.3, .08)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^TMP($J,"TOTALS","FMS") - FMS Document # or "NO FMS DOC"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DTADD,DETL,LSTMAN,NJ,X,XX,YY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LSTMAN=$P(INPUT,"^",2),NJ=$P(INPUT,"^",1)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XX=$$GET1^DIQ(344.3,IEN3443,.06,"I") ; Deposit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PRCA*4.5*283 - change length of DEP # from 6 to 9 to allow for 9 digit DEP #'s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S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 X=$$SETSTR^VALM1(XX,"",1,9)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Change DEPOSIT DT's starting position from 9 to 12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YY=$$GET1^DIQ(344.3,IEN3443,.07,"I") ; Deposit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X=$$SETSTR^VALM1($$FMTE^XLFDT(YY\1,"2Z"),X,12,10)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Change starting position from 21 to 23 &amp; reduce length of spaces from 10 to 8.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X=$$SETSTR^VALM1("",X,23,8)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X=$$SETSTR^VALM1("",X,32,10)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XX=^TMP($J,"TOTALS","FMS")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X=$$SETSTR^VALM1($E($J(TOTDEP,"",2)_$J("",20),1,20)_XX,X,43,37)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ERRMSGS(INPUT,IEN3443) ; Display any EFT error messages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DETL,ERRS,XX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XX=$$GET1^DIQ(344.3,IEN3443,2,"I","ERRS") ; Error Message WP field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Q:'$D(ERRS) ; No errors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SL(.INPUT,$J("",10)_"ERROR MESSAGES FOR EFT:")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Q:XX="" 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ERRS(XX))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 SL(.INPUT,$J("",12)_ERRS(XX))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PROCEFT(INPUT,IEN3443) ; Process EFT records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^TMP($J,"TOTALS","EFT","D") - Current Total Deposit Amount by EFTs </w:t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^TMP($J,"TOTALS","MATCH","D") - Current Total matched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^TMP($J,"TOTALS","FMSTOT") - Current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^TMP($J,"TOTALS","FMSTOT") - Updated Total Deposit Amount for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^TMP($J,"TOTALS","EFT","D") - Updated Total Deposit Amount by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^TMP($J,"TOTALS","MATCH","D") - Updated Total matched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DETL,IEN34431,RCFMS1,TRDOC,X,XX,YY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^TMP($J,"TOTALS","FMSTOT")=0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RCFMS1="NO FMS DOC"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DETL=$P(INPUT,"^",3)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IEN34431=""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Q:IEN34431="" 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IEN34431=$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^TMP("RCDAILYACT",$J,DTADD,IEN3443,"EFT",IEN34431))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:IEN34431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^TMP($J,"TOTALS","EFT","D"))+1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$J,"TOTALS","EFT","D")=XX             ; Total # EFTs for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XX=+$$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GETREC(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IEN34431) ; Receipt IEN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TRDOC=$$GET1^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344,XX,200,"I") ; FMS Document #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$J,"TOTALS",IEN3443,IEN34431)=TRDOC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TRDOC'="":$$STATUS^GECSSGET(TRDOC),1:"")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X'=""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,X'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=-1,$E(X,1)'="R",$E(X,1)'="E" 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^TMP($J,"TOTALS","FMSTOT"))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YY=$$GET1^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344.31,IEN34431,.07,"I") ; Amount of Payment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$J,"TOTALS","FMSTOT")=XX+YY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RCFMS1=$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S(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$E(X,1)="Q":"QUEUED TO POST",1:"POSTED")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XX=$S(X="":""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,X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=-1:"NO FMS DOC",1:$E($P(X," ",1),1,10))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RCFMS1(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IEN34431)=XX                        ; FMS Document Status for EFT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XX=$$GET1^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DIQ(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344.31,IEN34431,.08,"I") ; Match Status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XX 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^TMP($J,"TOTALS","MATCH","D"))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$J,"TOTALS","MATCH","D")=XX+1 ; Total Matched EFTS by date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. D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:DETL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 EFTDTL(.INPUT,IEN3443,IEN34431,.RCFMS1)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D:DETL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GETREC(IEN34431) ; Return the receipt number to use to get the TR Document #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IEN34431 -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Returns: Receipt # to use or null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IEN3444,RECEIPT,XX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S IEN3444=$$GET1^DIQ(344.31,IEN34431,.1,"I") ; Internal IEN for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for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344.4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RECEIPT=$$GET1^DIQ(344.4,IEN3444,.08,"I") ; Receipt # from 344.4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XX=$$GET1^DIQ(344.31,IEN34431,.08,"I") ; Match Status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'RECEIPT,XX=2 D                              ; EFT processed against paper EOB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RECEIPT=+$O(^RCY(344,"AEFT",IEN34431,0))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Receipt not posted in payment file so get from EFT detail (unprocessed EFT)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'RECEIPT 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RECEIPT=$$GET1^DIQ(344.31,.08,"I")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Handle purged receipts but broken pointer exists in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need to handle as a processed EFT 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I +RECEIPT,'$D(^RCY(344,RECEIPT)) Q 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 +RECEIPT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EFTDTL(</w:t>
            </w:r>
            <w:r w:rsidRPr="008B4D90">
              <w:rPr>
                <w:rFonts w:ascii="r_ansi" w:hAnsi="r_ansi"/>
                <w:b/>
                <w:highlight w:val="yellow"/>
              </w:rPr>
              <w:t>INPUT,IEN3443,IEN34431,RCFMS1</w:t>
            </w:r>
            <w:r w:rsidRPr="008B4D90">
              <w:rPr>
                <w:rFonts w:ascii="r_ansi" w:hAnsi="r_ansi"/>
              </w:rPr>
              <w:t>) ; Display EFT Detail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br/>
              <w:t> ;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IEN3443 - Internal IEN for file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RCFMS1(IEN34431) - FMS Document Status for EFT IEN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N PAYER,X,XX,YY</w:t>
            </w:r>
            <w:r w:rsidRPr="008B4D90">
              <w:rPr>
                <w:rFonts w:ascii="r_ansi" w:hAnsi="r_ansi"/>
              </w:rPr>
              <w:br/>
              <w:t> S XX=$$GET1^DIQ(344.31,IEN34431,.01,"I") ; EFT Transaction IEN</w:t>
            </w:r>
            <w:r w:rsidRPr="008B4D90">
              <w:rPr>
                <w:rFonts w:ascii="r_ansi" w:hAnsi="r_ansi"/>
              </w:rPr>
              <w:br/>
              <w:t> S X=$$SETSTR^VALM1(XX,"",4,6)</w:t>
            </w:r>
            <w:r w:rsidRPr="008B4D90">
              <w:rPr>
                <w:rFonts w:ascii="r_ansi" w:hAnsi="r_ansi"/>
              </w:rPr>
              <w:br/>
              <w:t> S XX=$$GET1^DIQ(344.31,IEN34431,.12,"I") ; Date Claims Paid</w:t>
            </w:r>
            <w:r w:rsidRPr="008B4D90">
              <w:rPr>
                <w:rFonts w:ascii="r_ansi" w:hAnsi="r_ansi"/>
              </w:rPr>
              <w:br/>
              <w:t> S X=$$SETSTR^VALM1($$FMTE^XLFDT(XX\1,"2Z"),X,32,8)</w:t>
            </w:r>
            <w:r w:rsidRPr="008B4D90">
              <w:rPr>
                <w:rFonts w:ascii="r_ansi" w:hAnsi="r_ansi"/>
              </w:rPr>
              <w:br/>
              <w:t> S XX=$$GET1^DIQ(344.31,IEN34431,.07,"I") ; Amount of Payment</w:t>
            </w:r>
            <w:r w:rsidRPr="008B4D90">
              <w:rPr>
                <w:rFonts w:ascii="r_ansi" w:hAnsi="r_ansi"/>
              </w:rPr>
              <w:br/>
              <w:t> S X=$$SETSTR^VALM1($J(XX,"",2),X,42,18)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PRCA*4.5*284, Move to left 3 space (61 to 58) to allow for 10 digit ERA #'s</w:t>
            </w:r>
            <w:r w:rsidRPr="008B4D90">
              <w:rPr>
                <w:rFonts w:ascii="r_ansi" w:hAnsi="r_ansi"/>
              </w:rPr>
              <w:br/>
              <w:t> </w:t>
            </w:r>
            <w:proofErr w:type="spellStart"/>
            <w:r w:rsidRPr="008B4D90">
              <w:rPr>
                <w:rFonts w:ascii="r_ansi" w:hAnsi="r_ansi"/>
              </w:rPr>
              <w:t>S</w:t>
            </w:r>
            <w:proofErr w:type="spellEnd"/>
            <w:r w:rsidRPr="008B4D90">
              <w:rPr>
                <w:rFonts w:ascii="r_ansi" w:hAnsi="r_ansi"/>
              </w:rPr>
              <w:t> XX=$$GET1^DIQ(344.31,IEN34431,.08,"I") ; Match Status</w:t>
            </w:r>
            <w:r w:rsidRPr="008B4D90">
              <w:rPr>
                <w:rFonts w:ascii="r_ansi" w:hAnsi="r_ansi"/>
              </w:rPr>
              <w:br/>
              <w:t> S YY=$$GET1^DIQ(344.31,IEN34431,.1,"I") ; ERA IEN</w:t>
            </w:r>
            <w:r w:rsidRPr="008B4D90">
              <w:rPr>
                <w:rFonts w:ascii="r_ansi" w:hAnsi="r_ansi"/>
              </w:rPr>
              <w:br/>
              <w:t> S X=$$SETSTR^VALM1($$EXTERNAL^DILFD(344.31,.08,"",+XX)_$S(XX=1:"/ERA #"_YY,1:""),X,58,20)</w:t>
            </w:r>
            <w:r w:rsidRPr="008B4D90">
              <w:rPr>
                <w:rFonts w:ascii="r_ansi" w:hAnsi="r_ansi"/>
              </w:rPr>
              <w:br/>
              <w:t> D:$$PC</w:t>
            </w:r>
            <w:r w:rsidRPr="008B4D90">
              <w:rPr>
                <w:rFonts w:ascii="r_ansi" w:hAnsi="r_ansi"/>
                <w:b/>
                <w:highlight w:val="yellow"/>
              </w:rPr>
              <w:t>(INPUT)</w:t>
            </w:r>
            <w:r w:rsidRPr="008B4D90">
              <w:rPr>
                <w:rFonts w:ascii="r_ansi" w:hAnsi="r_ansi"/>
              </w:rPr>
              <w:t xml:space="preserve"> HDR</w:t>
            </w:r>
            <w:r w:rsidRPr="008B4D90">
              <w:rPr>
                <w:rFonts w:ascii="r_ansi" w:hAnsi="r_ansi"/>
                <w:b/>
                <w:highlight w:val="yellow"/>
              </w:rPr>
              <w:t>(.INPUT</w:t>
            </w:r>
            <w:r w:rsidRPr="008B4D90">
              <w:rPr>
                <w:rFonts w:ascii="r_ansi" w:hAnsi="r_ansi"/>
              </w:rPr>
              <w:t>)</w:t>
            </w:r>
            <w:r w:rsidRPr="008B4D90">
              <w:rPr>
                <w:rFonts w:ascii="r_ansi" w:hAnsi="r_ansi"/>
              </w:rPr>
              <w:br/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Q:$P(INPUT,"^",5)=1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X)</w:t>
            </w:r>
            <w:r w:rsidRPr="008B4D90">
              <w:rPr>
                <w:rFonts w:ascii="r_ansi" w:hAnsi="r_ansi"/>
              </w:rPr>
              <w:br/>
              <w:t> S XX=$$GET1^DIQ(344.31,IEN34431,.04,"I") ; Trace Number</w:t>
            </w:r>
            <w:r w:rsidRPr="008B4D90">
              <w:rPr>
                <w:rFonts w:ascii="r_ansi" w:hAnsi="r_ansi"/>
              </w:rPr>
              <w:br/>
              <w:t> S X=$$SETSTR^VALM1(XX,"",11,61)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XX=$G(^TMP($J,"TOTALS","CRDOC",IEN3443))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X=$$SETSTR^VALM1(XX,X,60,80) ; CR Document Number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X)</w:t>
            </w:r>
            <w:r w:rsidRPr="008B4D90">
              <w:rPr>
                <w:rFonts w:ascii="r_ansi" w:hAnsi="r_ansi"/>
              </w:rPr>
              <w:br/>
              <w:t> S PAYER=$$GET1^DIQ(344.31,IEN34431,.02,"I") ; Payer Name</w:t>
            </w:r>
            <w:r w:rsidRPr="008B4D90">
              <w:rPr>
                <w:rFonts w:ascii="r_ansi" w:hAnsi="r_ansi"/>
              </w:rPr>
              <w:br/>
              <w:t> S:PAYER="" PAYER="NO PAYER NAME RECEIVED"      ; PRCA*4.5*298</w:t>
            </w:r>
            <w:r w:rsidRPr="008B4D90">
              <w:rPr>
                <w:rFonts w:ascii="r_ansi" w:hAnsi="r_ansi"/>
              </w:rPr>
              <w:br/>
              <w:t> S XX=$$GET1^DIQ(344.31,IEN34431,.03,"I") ; Payer ID</w:t>
            </w:r>
            <w:r w:rsidRPr="008B4D90">
              <w:rPr>
                <w:rFonts w:ascii="r_ansi" w:hAnsi="r_ansi"/>
              </w:rPr>
              <w:br/>
              <w:t> S X=$$SETSTR^VALM1(PAYER_"/"_XX,"",15,65) ; PRCA*4.5*298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X)</w:t>
            </w:r>
            <w:r w:rsidRPr="008B4D90">
              <w:rPr>
                <w:rFonts w:ascii="r_ansi" w:hAnsi="r_ansi"/>
              </w:rPr>
              <w:br/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D DTRDOCS(IEN3443,IEN34431) ; Display all TR Doc #s for EFT detail record</w:t>
            </w:r>
            <w:r w:rsidRPr="008B4D90">
              <w:rPr>
                <w:rFonts w:ascii="r_ansi" w:hAnsi="r_ansi"/>
              </w:rPr>
              <w:br/>
              <w:t> S X=""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PRCA*4.5*304 - lengthen receipt number display to 12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S XX=$$GET1^DIQ(344.31,IEN34431,.09,"I") ; Receipt IEN</w:t>
            </w:r>
            <w:r w:rsidRPr="008B4D90">
              <w:rPr>
                <w:rFonts w:ascii="r_ansi" w:hAnsi="r_ansi"/>
              </w:rPr>
              <w:br/>
              <w:t> I XX'="" D</w:t>
            </w:r>
            <w:r w:rsidRPr="008B4D90">
              <w:rPr>
                <w:rFonts w:ascii="r_ansi" w:hAnsi="r_ansi"/>
              </w:rPr>
              <w:br/>
              <w:t> . S YY=$$GET1^</w:t>
            </w:r>
            <w:proofErr w:type="gramStart"/>
            <w:r w:rsidRPr="008B4D90">
              <w:rPr>
                <w:rFonts w:ascii="r_ansi" w:hAnsi="r_ansi"/>
              </w:rPr>
              <w:t>DIQ(</w:t>
            </w:r>
            <w:proofErr w:type="gramEnd"/>
            <w:r w:rsidRPr="008B4D90">
              <w:rPr>
                <w:rFonts w:ascii="r_ansi" w:hAnsi="r_ansi"/>
              </w:rPr>
              <w:t>344,XX,.01,"I") ; Receipt Number</w:t>
            </w:r>
            <w:r w:rsidRPr="008B4D90">
              <w:rPr>
                <w:rFonts w:ascii="r_ansi" w:hAnsi="r_ansi"/>
              </w:rPr>
              <w:br/>
              <w:t> . S X=$$SETSTR^VALM1(YY,X,46,12)</w:t>
            </w:r>
            <w:r w:rsidRPr="008B4D90">
              <w:rPr>
                <w:rFonts w:ascii="r_ansi" w:hAnsi="r_ansi"/>
              </w:rPr>
              <w:br/>
              <w:t> S X=$$SETSTR^VALM1($G(RCFMS1(IEN34431)),X,61,19)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X)</w:t>
            </w:r>
            <w:r w:rsidRPr="008B4D90">
              <w:rPr>
                <w:rFonts w:ascii="r_ansi" w:hAnsi="r_ansi"/>
              </w:rPr>
              <w:br/>
            </w:r>
            <w:r w:rsidR="009E093F" w:rsidRPr="008B4D90">
              <w:rPr>
                <w:rFonts w:ascii="r_ansi" w:hAnsi="r_ansi"/>
              </w:rPr>
              <w:t> </w:t>
            </w:r>
            <w:r w:rsidR="009E093F" w:rsidRPr="008B4D90">
              <w:rPr>
                <w:rFonts w:ascii="r_ansi" w:hAnsi="r_ansi"/>
                <w:b/>
                <w:highlight w:val="yellow"/>
              </w:rPr>
              <w:t>Q:$P(INPUT,"^",5)=1</w:t>
            </w:r>
            <w:r w:rsidR="009E093F"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D EFTERRS(.INPUT,IEN34431) ; Display any EFT Errors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DUP(.INPUT,IEN34431) ; Check if this was a duplicate EFT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t>DTRDOCS(IEN3443,IEN34431,TRDOCS) ; Gathers and Displays all TR Doc #s for a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specified EFT detail record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IEN3443 - Internal IEN for file 344.3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CTR,TRDOC,TRDOCS,XX,YY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First gather up all the TR Document numbers into as many lines as needed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CTR=1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^TMP($J,"TOTALS",IEN3443,XX))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TRDOC=^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TMP(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$J,"TOTALS",IEN3443,XX)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:TRDOC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I 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TRDOC)+$L($G(TRDOCS(CTR)))+1&gt;73 D 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. S CTR=CTR+1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,TRDOCS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(CTR)=TRDOC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YY=$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G(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TRDOCS(CTR))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TRDOCS(CTR)=$S(YY="":TRDOC,1:YY_","_TRDOC)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Q:'$D(TRDOCS)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Now display the TR Document numbers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Q:XX=""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TRDOCS(XX))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:XX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 SL(.INPUT,$J("",3)_TRDOCS(XX))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EFTERRS(INPUT,IEN34431)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Q:'$O(^RCY(344.31,IEN34431,2,0)) ; No error message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ERRS,V,XX,YY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D:$$PC(INPUT)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SL(.INPUT,$J("",10)_"ERROR MESSAGES FOR EFT DETAIL:")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XX=$$GET1^DIQ(344.31,IEN34431,2,"I","ERRS")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V=""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F  D  Q:V=""  Q:$P(INPUT,"^",5)=1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S V=$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O(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ERRS(V))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:V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=""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$PC(INPUT) HDR(.INPUT)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:$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P(INPUT,"^",5)=1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. D SL(.INPUT,$J("",12)_ERRS(V))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DUP(INPUT,IEN34431) ; Check to see if the EFT was a duplicate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 ; A9 - Internal Date being processed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IEN34431 - Internal IEN for file 344.31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Updated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N XX,YY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Q:'$D(^RCY(344.31,IEN34431,3)) ; Not a duplicate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XX=$$GET1^DIQ(344.31,IEN34431,.18,"I") ; Date/Time Removed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YY=$$GET1^DIQ(344.31,IEN34431,.17,"I") ; User who removed it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X=" MARKED AS DUPLICATE: "_$$FMTE^XLFDT(XX)_" "_$$EXTERNAL^DILFD(344.31,.17,,YY)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SL(.INPUT,X)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D SL(.INPUT," ")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Q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PC(</w:t>
            </w:r>
            <w:r w:rsidRPr="008B4D90">
              <w:rPr>
                <w:rFonts w:ascii="r_ansi" w:hAnsi="r_ansi"/>
                <w:b/>
                <w:highlight w:val="yellow"/>
              </w:rPr>
              <w:t>INPUT</w:t>
            </w:r>
            <w:r w:rsidRPr="008B4D90">
              <w:rPr>
                <w:rFonts w:ascii="r_ansi" w:hAnsi="r_ansi"/>
              </w:rPr>
              <w:t xml:space="preserve">) ; </w:t>
            </w:r>
            <w:proofErr w:type="spellStart"/>
            <w:r w:rsidRPr="008B4D90">
              <w:rPr>
                <w:rFonts w:ascii="r_ansi" w:hAnsi="r_ansi"/>
              </w:rPr>
              <w:t>boolean</w:t>
            </w:r>
            <w:proofErr w:type="spellEnd"/>
            <w:r w:rsidRPr="008B4D90">
              <w:rPr>
                <w:rFonts w:ascii="r_ansi" w:hAnsi="r_ansi"/>
              </w:rPr>
              <w:t xml:space="preserve"> function, Check if we reached the end of the page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A1^A2^A3...^Ab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A1 - 1 - Called by nightly job,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A2 - 1 - Display to list manager,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IOSL - Current line #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 Returns: 1 - Page break needed</w:t>
            </w:r>
            <w:r w:rsidRPr="008B4D90">
              <w:rPr>
                <w:rFonts w:ascii="r_ansi" w:hAnsi="r_ansi"/>
              </w:rPr>
              <w:br/>
              <w:t> ; 0 - Otherwise</w:t>
            </w:r>
            <w:r w:rsidRPr="008B4D90">
              <w:rPr>
                <w:rFonts w:ascii="r_ansi" w:hAnsi="r_ansi"/>
              </w:rPr>
              <w:br/>
              <w:t> N LSTMAN,NJ</w:t>
            </w:r>
            <w:r w:rsidRPr="008B4D90">
              <w:rPr>
                <w:rFonts w:ascii="r_ansi" w:hAnsi="r_ansi"/>
              </w:rPr>
              <w:br/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LSTMAN=$P(INPUT,"^",2),NJ=$P(INPUT,"^",1)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I 'LSTMAN,NJ,$Y+5&gt;IOSL Q 1</w:t>
            </w:r>
            <w:r w:rsidRPr="008B4D90">
              <w:rPr>
                <w:rFonts w:ascii="r_ansi" w:hAnsi="r_ansi"/>
              </w:rPr>
              <w:br/>
              <w:t> Q 0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CHKPYR(IEN,FLG,RCJOB,RCNP) ;EP from RCDPEAR2</w:t>
            </w:r>
            <w:r w:rsidRPr="008B4D90">
              <w:rPr>
                <w:rFonts w:ascii="r_ansi" w:hAnsi="r_ansi"/>
              </w:rPr>
              <w:br/>
              <w:t> ; Checks to be sure the specified payer has been selected</w:t>
            </w:r>
            <w:r w:rsidRPr="008B4D90">
              <w:rPr>
                <w:rFonts w:ascii="r_ansi" w:hAnsi="r_ansi"/>
              </w:rPr>
              <w:br/>
              <w:t> ; Input: IEN - Internal IEN into file 344.31 (EDI THIRD PARTY EFT DETAI) OR</w:t>
            </w:r>
            <w:r w:rsidRPr="008B4D90">
              <w:rPr>
                <w:rFonts w:ascii="r_ansi" w:hAnsi="r_ansi"/>
              </w:rPr>
              <w:br/>
              <w:t> ; file 344.4 (ELECTRONIC REMITTANCE ADVICE)</w:t>
            </w:r>
            <w:r w:rsidRPr="008B4D90">
              <w:rPr>
                <w:rFonts w:ascii="r_ansi" w:hAnsi="r_ansi"/>
              </w:rPr>
              <w:br/>
              <w:t> ; Used to retrieve the payer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</w:t>
            </w:r>
            <w:r w:rsidRPr="008B4D90">
              <w:rPr>
                <w:rFonts w:ascii="r_ansi" w:hAnsi="r_ansi"/>
              </w:rPr>
              <w:br/>
              <w:t xml:space="preserve"> ;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RCJOB - $J</w:t>
            </w:r>
            <w:r w:rsidRPr="008B4D90">
              <w:rPr>
                <w:rFonts w:ascii="r_ansi" w:hAnsi="r_ansi"/>
              </w:rPr>
              <w:br/>
              <w:t> ; RCNP - 0 - Not passed</w:t>
            </w:r>
            <w:r w:rsidRPr="008B4D90">
              <w:rPr>
                <w:rFonts w:ascii="r_ansi" w:hAnsi="r_ansi"/>
              </w:rPr>
              <w:br/>
              <w:t> ; 1 - Range of Payers</w:t>
            </w:r>
            <w:r w:rsidRPr="008B4D90">
              <w:rPr>
                <w:rFonts w:ascii="r_ansi" w:hAnsi="r_ansi"/>
              </w:rPr>
              <w:br/>
              <w:t> ; 2 - All Payers selected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 3 - Specific payers</w:t>
            </w:r>
            <w:r w:rsidRPr="008B4D90">
              <w:rPr>
                <w:rFonts w:ascii="r_ansi" w:hAnsi="r_ansi"/>
              </w:rPr>
              <w:br/>
              <w:t> ; Optional, defaults to 0</w:t>
            </w:r>
            <w:r w:rsidRPr="008B4D90">
              <w:rPr>
                <w:rFonts w:ascii="r_ansi" w:hAnsi="r_ansi"/>
              </w:rPr>
              <w:br/>
              <w:t> ; ^TMP("RCSELPAY",$J,CNT)=A1 Where:</w:t>
            </w:r>
            <w:r w:rsidRPr="008B4D90">
              <w:rPr>
                <w:rFonts w:ascii="r_ansi" w:hAnsi="r_ansi"/>
              </w:rPr>
              <w:br/>
              <w:t> ; CNT - Counter of the number of payers 1-n</w:t>
            </w:r>
            <w:r w:rsidRPr="008B4D90">
              <w:rPr>
                <w:rFonts w:ascii="r_ansi" w:hAnsi="r_ansi"/>
              </w:rPr>
              <w:br/>
              <w:t> ; A1 - Payer Name</w:t>
            </w:r>
            <w:r w:rsidRPr="008B4D90">
              <w:rPr>
                <w:rFonts w:ascii="r_ansi" w:hAnsi="r_ansi"/>
              </w:rPr>
              <w:br/>
              <w:t> ; Returns: 1 if payer in 344.31/.02 or 344.4/.06 is in the list of selected payers</w:t>
            </w:r>
            <w:r w:rsidRPr="008B4D90">
              <w:rPr>
                <w:rFonts w:ascii="r_ansi" w:hAnsi="r_ansi"/>
              </w:rPr>
              <w:br/>
              <w:t> ; ^TMP("RCSELPAY",$J)</w:t>
            </w:r>
            <w:r w:rsidRPr="008B4D90">
              <w:rPr>
                <w:rFonts w:ascii="r_ansi" w:hAnsi="r_ansi"/>
              </w:rPr>
              <w:br/>
              <w:t> ; 0 otherwise</w:t>
            </w:r>
            <w:r w:rsidRPr="008B4D90">
              <w:rPr>
                <w:rFonts w:ascii="r_ansi" w:hAnsi="r_ansi"/>
              </w:rPr>
              <w:br/>
              <w:t> N RCPAY,RES,Z</w:t>
            </w:r>
            <w:r w:rsidRPr="008B4D90">
              <w:rPr>
                <w:rFonts w:ascii="r_ansi" w:hAnsi="r_ansi"/>
              </w:rPr>
              <w:br/>
              <w:t> S:'$D(RCNP) RCNP=0</w:t>
            </w:r>
            <w:r w:rsidRPr="008B4D90">
              <w:rPr>
                <w:rFonts w:ascii="r_ansi" w:hAnsi="r_ansi"/>
              </w:rPr>
              <w:br/>
              <w:t> S RCPAY=""</w:t>
            </w:r>
            <w:r w:rsidRPr="008B4D90">
              <w:rPr>
                <w:rFonts w:ascii="r_ansi" w:hAnsi="r_ansi"/>
              </w:rPr>
              <w:br/>
              <w:t> I IEN D</w:t>
            </w:r>
            <w:r w:rsidRPr="008B4D90">
              <w:rPr>
                <w:rFonts w:ascii="r_ansi" w:hAnsi="r_ansi"/>
              </w:rPr>
              <w:br/>
              <w:t> . I FLG S RCPAY=$$GET1^</w:t>
            </w:r>
            <w:proofErr w:type="gramStart"/>
            <w:r w:rsidRPr="008B4D90">
              <w:rPr>
                <w:rFonts w:ascii="r_ansi" w:hAnsi="r_ansi"/>
              </w:rPr>
              <w:t>DIQ(</w:t>
            </w:r>
            <w:proofErr w:type="gramEnd"/>
            <w:r w:rsidRPr="008B4D90">
              <w:rPr>
                <w:rFonts w:ascii="r_ansi" w:hAnsi="r_ansi"/>
              </w:rPr>
              <w:t>344.4,IEN,.06,"I") Q    ; PAYMENT FROM field (35 Characters)</w:t>
            </w:r>
            <w:r w:rsidRPr="008B4D90">
              <w:rPr>
                <w:rFonts w:ascii="r_ansi" w:hAnsi="r_ansi"/>
              </w:rPr>
              <w:br/>
              <w:t> . S RCPAY=$$GET1^DIQ(344.31,IEN,.02,"I") ; PAYER NAME field (50 Characters)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 ; Include EFT with null Payer Names in reports for ALL payers - PRCA*4.5*298 </w:t>
            </w:r>
            <w:r w:rsidRPr="008B4D90">
              <w:rPr>
                <w:rFonts w:ascii="r_ansi" w:hAnsi="r_ansi"/>
              </w:rPr>
              <w:br/>
              <w:t> I FLG=0,RCNP=2,RCPAY="" Q 1</w:t>
            </w:r>
            <w:r w:rsidRPr="008B4D90">
              <w:rPr>
                <w:rFonts w:ascii="r_ansi" w:hAnsi="r_ansi"/>
              </w:rPr>
              <w:br/>
              <w:t> Q:RCPAY="" 0 ; No Payer to compare, invalid</w:t>
            </w:r>
            <w:r w:rsidRPr="008B4D90">
              <w:rPr>
                <w:rFonts w:ascii="r_ansi" w:hAnsi="r_ansi"/>
              </w:rPr>
              <w:br/>
              <w:t> S Z=0,RES=0</w:t>
            </w:r>
            <w:r w:rsidRPr="008B4D90">
              <w:rPr>
                <w:rFonts w:ascii="r_ansi" w:hAnsi="r_ansi"/>
              </w:rPr>
              <w:br/>
              <w:t> F  D  Q:Z=""  Q:RES</w:t>
            </w:r>
            <w:r w:rsidRPr="008B4D90">
              <w:rPr>
                <w:rFonts w:ascii="r_ansi" w:hAnsi="r_ansi"/>
              </w:rPr>
              <w:br/>
              <w:t> . S Z=$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^TMP("RCSELPAY",RCJOB,Z))</w:t>
            </w:r>
            <w:r w:rsidRPr="008B4D90">
              <w:rPr>
                <w:rFonts w:ascii="r_ansi" w:hAnsi="r_ansi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</w:rPr>
              <w:t>:Z</w:t>
            </w:r>
            <w:proofErr w:type="gramEnd"/>
            <w:r w:rsidRPr="008B4D90">
              <w:rPr>
                <w:rFonts w:ascii="r_ansi" w:hAnsi="r_ansi"/>
              </w:rPr>
              <w:t>=""</w:t>
            </w:r>
            <w:r w:rsidRPr="008B4D90">
              <w:rPr>
                <w:rFonts w:ascii="r_ansi" w:hAnsi="r_ansi"/>
              </w:rPr>
              <w:br/>
              <w:t> . I FLG=0 D</w:t>
            </w:r>
            <w:proofErr w:type="gramStart"/>
            <w:r w:rsidRPr="008B4D90">
              <w:rPr>
                <w:rFonts w:ascii="r_ansi" w:hAnsi="r_ansi"/>
              </w:rPr>
              <w:t>  Q</w:t>
            </w:r>
            <w:proofErr w:type="gramEnd"/>
            <w:r w:rsidRPr="008B4D90">
              <w:rPr>
                <w:rFonts w:ascii="r_ansi" w:hAnsi="r_ansi"/>
              </w:rPr>
              <w:br/>
              <w:t> . . S</w:t>
            </w:r>
            <w:proofErr w:type="gramStart"/>
            <w:r w:rsidRPr="008B4D90">
              <w:rPr>
                <w:rFonts w:ascii="r_ansi" w:hAnsi="r_ansi"/>
              </w:rPr>
              <w:t>:RCPAY</w:t>
            </w:r>
            <w:proofErr w:type="gramEnd"/>
            <w:r w:rsidRPr="008B4D90">
              <w:rPr>
                <w:rFonts w:ascii="r_ansi" w:hAnsi="r_ansi"/>
              </w:rPr>
              <w:t>=$G(^TMP("RCSELPAY",RCJOB,Z)) RES=1</w:t>
            </w:r>
            <w:r w:rsidRPr="008B4D90">
              <w:rPr>
                <w:rFonts w:ascii="r_ansi" w:hAnsi="r_ansi"/>
              </w:rPr>
              <w:br/>
              <w:t> . ;</w:t>
            </w:r>
            <w:r w:rsidRPr="008B4D90">
              <w:rPr>
                <w:rFonts w:ascii="r_ansi" w:hAnsi="r_ansi"/>
              </w:rPr>
              <w:br/>
              <w:t> . ; Payer Name is a max of 35 characters in the ERA file (344.4)</w:t>
            </w:r>
            <w:r w:rsidRPr="008B4D90">
              <w:rPr>
                <w:rFonts w:ascii="r_ansi" w:hAnsi="r_ansi"/>
              </w:rPr>
              <w:br/>
              <w:t> . ; Payer in the ^TMP global is from 344.31 and a max of 50 characters</w:t>
            </w:r>
            <w:r w:rsidRPr="008B4D90">
              <w:rPr>
                <w:rFonts w:ascii="r_ansi" w:hAnsi="r_ansi"/>
              </w:rPr>
              <w:br/>
              <w:t xml:space="preserve"> . ; Match on however many characters we retrieved </w:t>
            </w:r>
            <w:proofErr w:type="spellStart"/>
            <w:r w:rsidRPr="008B4D90">
              <w:rPr>
                <w:rFonts w:ascii="r_ansi" w:hAnsi="r_ansi"/>
              </w:rPr>
              <w:t>fro</w:t>
            </w:r>
            <w:proofErr w:type="spellEnd"/>
            <w:r w:rsidRPr="008B4D90">
              <w:rPr>
                <w:rFonts w:ascii="r_ansi" w:hAnsi="r_ansi"/>
              </w:rPr>
              <w:t xml:space="preserve"> 344.4</w:t>
            </w:r>
            <w:r w:rsidRPr="008B4D90">
              <w:rPr>
                <w:rFonts w:ascii="r_ansi" w:hAnsi="r_ansi"/>
              </w:rPr>
              <w:br/>
              <w:t> . I RCPAY=$E($G(^TMP("RCSELPAY",RCJOB,Z)),1,$L(RCPAY)) S RES=1 Q</w:t>
            </w:r>
            <w:r w:rsidRPr="008B4D90">
              <w:rPr>
                <w:rFonts w:ascii="r_ansi" w:hAnsi="r_ansi"/>
              </w:rPr>
              <w:br/>
              <w:t> </w:t>
            </w:r>
            <w:proofErr w:type="spellStart"/>
            <w:r w:rsidRPr="008B4D90">
              <w:rPr>
                <w:rFonts w:ascii="r_ansi" w:hAnsi="r_ansi"/>
              </w:rPr>
              <w:t>Q</w:t>
            </w:r>
            <w:proofErr w:type="spellEnd"/>
            <w:r w:rsidRPr="008B4D90">
              <w:rPr>
                <w:rFonts w:ascii="r_ansi" w:hAnsi="r_ansi"/>
              </w:rPr>
              <w:t>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CHKDIV(IEN,FLG,VAUTD) ;</w:t>
            </w:r>
            <w:r w:rsidRPr="008B4D90">
              <w:rPr>
                <w:rFonts w:ascii="r_ansi" w:hAnsi="r_ansi"/>
              </w:rPr>
              <w:br/>
              <w:t xml:space="preserve"> ; IEN -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 or 344.4</w:t>
            </w:r>
            <w:r w:rsidRPr="008B4D90">
              <w:rPr>
                <w:rFonts w:ascii="r_ansi" w:hAnsi="r_ansi"/>
              </w:rPr>
              <w:br/>
              <w:t xml:space="preserve"> ; FLG - 0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344.31, 1 if IEN contains </w:t>
            </w:r>
            <w:proofErr w:type="spellStart"/>
            <w:r w:rsidRPr="008B4D90">
              <w:rPr>
                <w:rFonts w:ascii="r_ansi" w:hAnsi="r_ansi"/>
              </w:rPr>
              <w:t>ien</w:t>
            </w:r>
            <w:proofErr w:type="spellEnd"/>
            <w:r w:rsidRPr="008B4D90">
              <w:rPr>
                <w:rFonts w:ascii="r_ansi" w:hAnsi="r_ansi"/>
              </w:rPr>
              <w:t xml:space="preserve"> in file 344.4</w:t>
            </w:r>
            <w:r w:rsidRPr="008B4D90">
              <w:rPr>
                <w:rFonts w:ascii="r_ansi" w:hAnsi="r_ansi"/>
              </w:rPr>
              <w:br/>
              <w:t> ; VAUTD - array of selected divisions from DIVISION^VAUTOMA API call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 returns 1 if division associated with an entry in 344.31 is on the list in VAUTD</w:t>
            </w:r>
            <w:r w:rsidRPr="008B4D90">
              <w:rPr>
                <w:rFonts w:ascii="r_ansi" w:hAnsi="r_ansi"/>
              </w:rPr>
              <w:br/>
              <w:t> ; returns 0 otherwise</w:t>
            </w:r>
            <w:r w:rsidRPr="008B4D90">
              <w:rPr>
                <w:rFonts w:ascii="r_ansi" w:hAnsi="r_ansi"/>
              </w:rPr>
              <w:br/>
              <w:t> N ERA,I,NAME,RCSTA,RES</w:t>
            </w:r>
            <w:r w:rsidRPr="008B4D90">
              <w:rPr>
                <w:rFonts w:ascii="r_ansi" w:hAnsi="r_ansi"/>
              </w:rPr>
              <w:br/>
              <w:t> S RES=0</w:t>
            </w:r>
            <w:r w:rsidRPr="008B4D90">
              <w:rPr>
                <w:rFonts w:ascii="r_ansi" w:hAnsi="r_ansi"/>
              </w:rPr>
              <w:br/>
              <w:t> I VAUTD=1 S RES=1 G CHKDIVX</w:t>
            </w:r>
            <w:r w:rsidRPr="008B4D90">
              <w:rPr>
                <w:rFonts w:ascii="r_ansi" w:hAnsi="r_ansi"/>
              </w:rPr>
              <w:br/>
              <w:t> I 'IEN G CHKDIVX</w:t>
            </w:r>
            <w:r w:rsidRPr="008B4D90">
              <w:rPr>
                <w:rFonts w:ascii="r_ansi" w:hAnsi="r_ansi"/>
              </w:rPr>
              <w:br/>
              <w:t> S ERA=$S(FLG:IEN,1:$P($G(^RCY(344.31,IEN,0)),U,10))</w:t>
            </w:r>
            <w:r w:rsidRPr="008B4D90">
              <w:rPr>
                <w:rFonts w:ascii="r_ansi" w:hAnsi="r_ansi"/>
              </w:rPr>
              <w:br/>
              <w:t> S RCSTA=$$ERASTA^RCDPEM3(ERA),NAME=$P(RCSTA,U)</w:t>
            </w:r>
            <w:r w:rsidRPr="008B4D90">
              <w:rPr>
                <w:rFonts w:ascii="r_ansi" w:hAnsi="r_ansi"/>
              </w:rPr>
              <w:br/>
              <w:t> I NAME="UNKNOWN" G CHKDIVX</w:t>
            </w:r>
            <w:r w:rsidRPr="008B4D90">
              <w:rPr>
                <w:rFonts w:ascii="r_ansi" w:hAnsi="r_ansi"/>
              </w:rPr>
              <w:br/>
              <w:t> S I=0 I 'VAUTD F  S I=$O(VAUTD(I)) Q:'I!RES  I NAME=VAUTD(I) S RES=1</w:t>
            </w:r>
            <w:r w:rsidRPr="008B4D90">
              <w:rPr>
                <w:rFonts w:ascii="r_ansi" w:hAnsi="r_ansi"/>
              </w:rPr>
              <w:br/>
              <w:t>CHKDIVX ;</w:t>
            </w:r>
            <w:r w:rsidRPr="008B4D90">
              <w:rPr>
                <w:rFonts w:ascii="r_ansi" w:hAnsi="r_ansi"/>
              </w:rPr>
              <w:br/>
              <w:t> Q RES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HDR(</w:t>
            </w:r>
            <w:r w:rsidRPr="008B4D90">
              <w:rPr>
                <w:rFonts w:ascii="r_ansi" w:hAnsi="r_ansi"/>
                <w:b/>
                <w:highlight w:val="yellow"/>
              </w:rPr>
              <w:t>INPUT</w:t>
            </w:r>
            <w:r w:rsidRPr="008B4D90">
              <w:rPr>
                <w:rFonts w:ascii="r_ansi" w:hAnsi="r_ansi"/>
              </w:rPr>
              <w:t>) ; Displays report header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A9 - Current line count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Output: INPUT - A1^A2^A3^...^An - The following pieces may be 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Updated line count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N CURPG,DETL,NJ,STOP,X,XX,Y,Z,Z0,Z1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S DETL=$P(INPUT,"^",3)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S NJ=$P(INPUT,"^",1),CURPG=$P(INPUT,"^",4)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Q:NJ&amp;(CURPG)</w:t>
            </w:r>
            <w:r w:rsidRPr="008B4D90">
              <w:rPr>
                <w:rFonts w:ascii="r_ansi" w:hAnsi="r_ansi"/>
              </w:rPr>
              <w:br/>
              <w:t> S STOP=0</w:t>
            </w:r>
            <w:r w:rsidRPr="008B4D90">
              <w:rPr>
                <w:rFonts w:ascii="r_ansi" w:hAnsi="r_ansi"/>
              </w:rPr>
              <w:br/>
              <w:t> I CURPG!($E(IOST,1,2)="C-") D</w:t>
            </w:r>
            <w:r w:rsidRPr="008B4D90">
              <w:rPr>
                <w:rFonts w:ascii="r_ansi" w:hAnsi="r_ansi"/>
              </w:rPr>
              <w:br/>
              <w:t> . Q</w:t>
            </w:r>
            <w:proofErr w:type="gramStart"/>
            <w:r w:rsidRPr="008B4D90">
              <w:rPr>
                <w:rFonts w:ascii="r_ansi" w:hAnsi="r_ansi"/>
              </w:rPr>
              <w:t>:NJ</w:t>
            </w:r>
            <w:proofErr w:type="gramEnd"/>
            <w:r w:rsidRPr="008B4D90">
              <w:rPr>
                <w:rFonts w:ascii="r_ansi" w:hAnsi="r_ansi"/>
              </w:rPr>
              <w:br/>
              <w:t> . I CURPG</w:t>
            </w:r>
            <w:proofErr w:type="gramStart"/>
            <w:r w:rsidRPr="008B4D90">
              <w:rPr>
                <w:rFonts w:ascii="r_ansi" w:hAnsi="r_ansi"/>
              </w:rPr>
              <w:t>,(</w:t>
            </w:r>
            <w:proofErr w:type="gramEnd"/>
            <w:r w:rsidRPr="008B4D90">
              <w:rPr>
                <w:rFonts w:ascii="r_ansi" w:hAnsi="r_ansi"/>
              </w:rPr>
              <w:t>$E(IOST,1,2)="C-") D ASK(.STOP) Q:STOP</w:t>
            </w:r>
            <w:r w:rsidRPr="008B4D90">
              <w:rPr>
                <w:rFonts w:ascii="r_ansi" w:hAnsi="r_ansi"/>
              </w:rPr>
              <w:br/>
              <w:t> . W @IOF ; Write form feed</w:t>
            </w:r>
            <w:r w:rsidRPr="008B4D90">
              <w:rPr>
                <w:rFonts w:ascii="r_ansi" w:hAnsi="r_ansi"/>
              </w:rPr>
              <w:br/>
              <w:t> I STOP S $P(INPUT,"^",5)=1 Q</w:t>
            </w:r>
            <w:r w:rsidRPr="008B4D90">
              <w:rPr>
                <w:rFonts w:ascii="r_ansi" w:hAnsi="r_ansi"/>
              </w:rPr>
              <w:br/>
              <w:t> S CURPG=CURPG+1,$P(INPUT,"^",4)=CURPG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; PRCA276 if coming from nightly job need to define payer selection variable</w:t>
            </w:r>
            <w:r w:rsidRPr="008B4D90">
              <w:rPr>
                <w:rFonts w:ascii="r_ansi" w:hAnsi="r_ansi"/>
              </w:rPr>
              <w:br/>
              <w:t> I NJ N RCNP S RCNP=2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PRCA276 if coming from nightly job need to define division selection variable</w:t>
            </w:r>
            <w:r w:rsidRPr="008B4D90">
              <w:rPr>
                <w:rFonts w:ascii="r_ansi" w:hAnsi="r_ansi"/>
              </w:rPr>
              <w:br/>
              <w:t> I NJ N VAUTD S VAUTD=1</w:t>
            </w:r>
            <w:r w:rsidRPr="008B4D90">
              <w:rPr>
                <w:rFonts w:ascii="r_ansi" w:hAnsi="r_ansi"/>
              </w:rPr>
              <w:br/>
              <w:t> S Z0="EDI LOCKBOX EFT DAILY ACTIVITY "_$S(DETL:"DETAIL",1:"SUMMARY")_" REPORT"</w:t>
            </w:r>
            <w:r w:rsidRPr="008B4D90">
              <w:rPr>
                <w:rFonts w:ascii="r_ansi" w:hAnsi="r_ansi"/>
              </w:rPr>
              <w:br/>
              <w:t> S Z=$$SETSTR^VALM1($J("",80-$L(Z0)\2)_Z0,"",1,79)</w:t>
            </w:r>
            <w:r w:rsidRPr="008B4D90">
              <w:rPr>
                <w:rFonts w:ascii="r_ansi" w:hAnsi="r_ansi"/>
              </w:rPr>
              <w:br/>
              <w:t> S Z=$$SETSTR^VALM1("Page: "_CURPG,Z,70,10)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S Z="RUN DATE: "_$$FMTE^XLFDT($$NOW^XLFDT(),"2Z"),Z=$J("",80-$L(Z)\2)_Z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PRCA276 add divisions to header</w:t>
            </w:r>
            <w:r w:rsidRPr="008B4D90">
              <w:rPr>
                <w:rFonts w:ascii="r_ansi" w:hAnsi="r_ansi"/>
              </w:rPr>
              <w:br/>
              <w:t> S Z1=""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"_$S(VAUTD:"ALL",1:$E(Z1,1,$L(Z1)-2)),Z=$J("",80-$L(Z)\2)_Z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PRCA276 add payer selection list to header</w:t>
            </w:r>
            <w:r w:rsidRPr="008B4D90">
              <w:rPr>
                <w:rFonts w:ascii="r_ansi" w:hAnsi="r_ansi"/>
              </w:rPr>
              <w:br/>
              <w:t> I RCNP'=2 D</w:t>
            </w:r>
            <w:r w:rsidRPr="008B4D90">
              <w:rPr>
                <w:rFonts w:ascii="r_ansi" w:hAnsi="r_ansi"/>
              </w:rPr>
              <w:br/>
              <w:t> . S Z0=0</w:t>
            </w:r>
            <w:proofErr w:type="gramStart"/>
            <w:r w:rsidRPr="008B4D90">
              <w:rPr>
                <w:rFonts w:ascii="r_ansi" w:hAnsi="r_ansi"/>
              </w:rPr>
              <w:t>,Z1</w:t>
            </w:r>
            <w:proofErr w:type="gramEnd"/>
            <w:r w:rsidRPr="008B4D90">
              <w:rPr>
                <w:rFonts w:ascii="r_ansi" w:hAnsi="r_ansi"/>
              </w:rPr>
              <w:t>=""</w:t>
            </w:r>
            <w:r w:rsidRPr="008B4D90">
              <w:rPr>
                <w:rFonts w:ascii="r_ansi" w:hAnsi="r_ansi"/>
              </w:rPr>
              <w:br/>
              <w:t> . F  D</w:t>
            </w:r>
            <w:proofErr w:type="gramStart"/>
            <w:r w:rsidRPr="008B4D90">
              <w:rPr>
                <w:rFonts w:ascii="r_ansi" w:hAnsi="r_ansi"/>
              </w:rPr>
              <w:t>  Q</w:t>
            </w:r>
            <w:proofErr w:type="gramEnd"/>
            <w:r w:rsidRPr="008B4D90">
              <w:rPr>
                <w:rFonts w:ascii="r_ansi" w:hAnsi="r_ansi"/>
              </w:rPr>
              <w:t>:'Z0</w:t>
            </w:r>
            <w:r w:rsidRPr="008B4D90">
              <w:rPr>
                <w:rFonts w:ascii="r_ansi" w:hAnsi="r_ansi"/>
              </w:rPr>
              <w:br/>
              <w:t> . . S Z0=$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^TMP("RCSELPAY",$J,Z0))</w:t>
            </w:r>
            <w:r w:rsidRPr="008B4D90">
              <w:rPr>
                <w:rFonts w:ascii="r_ansi" w:hAnsi="r_ansi"/>
              </w:rPr>
              <w:br/>
              <w:t> . . Q:'Z0</w:t>
            </w:r>
            <w:r w:rsidRPr="008B4D90">
              <w:rPr>
                <w:rFonts w:ascii="r_ansi" w:hAnsi="r_ansi"/>
              </w:rPr>
              <w:br/>
              <w:t> . . 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"_$S(RCNP=2:"ALL",1:$E(Z1,1,$L(Z1)-2)),Z=$J("",80-$L(Z)\2)_Z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PRCA276 add date filter to header</w:t>
            </w:r>
            <w:r w:rsidRPr="008B4D90">
              <w:rPr>
                <w:rFonts w:ascii="r_ansi" w:hAnsi="r_ansi"/>
              </w:rPr>
              <w:br/>
              <w:t> S Z="DATE RANGE: "_$$FMTE^XLFDT(RCDT1,"2Z")_" - "_$$FMTE^XLFDT(RCDT2,"2Z")</w:t>
            </w:r>
            <w:r w:rsidRPr="008B4D90">
              <w:rPr>
                <w:rFonts w:ascii="r_ansi" w:hAnsi="r_ansi"/>
              </w:rPr>
              <w:br/>
              <w:t> S Z=Z_" (Date Deposit Added)",Z=$J("",80-$L(Z)\2)_Z</w:t>
            </w:r>
            <w:r w:rsidRPr="008B4D90">
              <w:rPr>
                <w:rFonts w:ascii="r_ansi" w:hAnsi="r_ansi"/>
              </w:rPr>
              <w:br/>
              <w:t> D SL(.INPUT,Z)</w:t>
            </w:r>
            <w:r w:rsidRPr="008B4D90">
              <w:rPr>
                <w:rFonts w:ascii="r_ansi" w:hAnsi="r_ansi"/>
              </w:rPr>
              <w:br/>
              <w:t> I DETL D</w:t>
            </w:r>
            <w:r w:rsidRPr="008B4D90">
              <w:rPr>
                <w:rFonts w:ascii="r_ansi" w:hAnsi="r_ansi"/>
              </w:rPr>
              <w:br/>
              <w:t> . ;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 xml:space="preserve"> . ; PRCA*4.5*283 - Add 3 more spaces between DEP # and DEPOSIT DT </w:t>
            </w:r>
            <w:r w:rsidRPr="008B4D90">
              <w:rPr>
                <w:rFonts w:ascii="r_ansi" w:hAnsi="r_ansi"/>
              </w:rPr>
              <w:br/>
              <w:t> . ; and remove 3 spaces between DEPOSIT DT and DEP AMOUNT to allow for 9 digit DEP #'s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"")</w:t>
            </w:r>
            <w:r w:rsidRPr="008B4D90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8B4D90">
              <w:rPr>
                <w:rFonts w:ascii="r_ansi" w:hAnsi="r_ansi"/>
              </w:rPr>
              <w:t>J(</w:t>
            </w:r>
            <w:proofErr w:type="gramEnd"/>
            <w:r w:rsidRPr="008B4D90">
              <w:rPr>
                <w:rFonts w:ascii="r_ansi" w:hAnsi="r_ansi"/>
              </w:rPr>
              <w:t>"",19)_"DEP AMOUNT FMS DEPOSIT STAT"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XX,"",1,80)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. ;</w:t>
            </w:r>
            <w:r w:rsidRPr="008B4D90">
              <w:rPr>
                <w:rFonts w:ascii="r_ansi" w:hAnsi="r_ansi"/>
              </w:rPr>
              <w:br/>
              <w:t> . ; PRCA*4.5*284, Move Match Status to left 3 space to allow for 10 digit ERA #'s</w:t>
            </w:r>
            <w:r w:rsidRPr="008B4D90">
              <w:rPr>
                <w:rFonts w:ascii="r_ansi" w:hAnsi="r_ansi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</w:rPr>
              <w:t>J(</w:t>
            </w:r>
            <w:proofErr w:type="gramEnd"/>
            <w:r w:rsidRPr="008B4D90">
              <w:rPr>
                <w:rFonts w:ascii="r_ansi" w:hAnsi="r_ansi"/>
              </w:rPr>
              <w:t>"",3)_"EFT #"_$J("",23)_"DATE PD PAYMENT AMOUNT ERA MATCH STATUS"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XX,"",1,80)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$J("",10)_"EFT PAYER TRACE #","",1,52)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. S Z=$$SETSTR^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VALM1(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"CR #",Z,60,80)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$J("",14)_"PAYMENT FROM","",1,30)</w:t>
            </w:r>
            <w:r w:rsidRPr="008B4D90">
              <w:rPr>
                <w:rFonts w:ascii="r_ansi" w:hAnsi="r_ansi"/>
              </w:rPr>
              <w:br/>
              <w:t> . D </w:t>
            </w:r>
            <w:proofErr w:type="gramStart"/>
            <w:r w:rsidRPr="008B4D90">
              <w:rPr>
                <w:rFonts w:ascii="r_ansi" w:hAnsi="r_ansi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. D </w:t>
            </w:r>
            <w:proofErr w:type="gramStart"/>
            <w:r w:rsidRPr="008B4D90">
              <w:rPr>
                <w:rFonts w:ascii="r_ansi" w:hAnsi="r_ansi"/>
                <w:b/>
                <w:highlight w:val="yellow"/>
              </w:rPr>
              <w:t>SL(</w:t>
            </w:r>
            <w:proofErr w:type="gramEnd"/>
            <w:r w:rsidRPr="008B4D90">
              <w:rPr>
                <w:rFonts w:ascii="r_ansi" w:hAnsi="r_ansi"/>
                <w:b/>
                <w:highlight w:val="yellow"/>
              </w:rPr>
              <w:t>.INPUT,"TR #") ; TR DOC header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$J("",45)_"DEP RECEIPT #","",1,60)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"DEP RECEIPT STATUS",Z,61,19)</w:t>
            </w:r>
            <w:r w:rsidRPr="008B4D90">
              <w:rPr>
                <w:rFonts w:ascii="r_ansi" w:hAnsi="r_ansi"/>
              </w:rPr>
              <w:br/>
              <w:t> . 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Z)</w:t>
            </w:r>
            <w:r w:rsidRPr="008B4D90">
              <w:rPr>
                <w:rFonts w:ascii="r_ansi" w:hAnsi="r_ansi"/>
              </w:rPr>
              <w:br/>
              <w:t> D SL(</w:t>
            </w:r>
            <w:r w:rsidRPr="008B4D90">
              <w:rPr>
                <w:rFonts w:ascii="r_ansi" w:hAnsi="r_ansi"/>
                <w:b/>
                <w:highlight w:val="yellow"/>
              </w:rPr>
              <w:t>.INPUT,</w:t>
            </w:r>
            <w:r w:rsidRPr="008B4D90">
              <w:rPr>
                <w:rFonts w:ascii="r_ansi" w:hAnsi="r_ansi"/>
              </w:rPr>
              <w:t>$TR($J("",IOM-1)," ","="))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SL(</w:t>
            </w:r>
            <w:r w:rsidRPr="008B4D90">
              <w:rPr>
                <w:rFonts w:ascii="r_ansi" w:hAnsi="r_ansi"/>
                <w:b/>
                <w:highlight w:val="yellow"/>
              </w:rPr>
              <w:t>INPUT,</w:t>
            </w:r>
            <w:r w:rsidRPr="008B4D90">
              <w:rPr>
                <w:rFonts w:ascii="r_ansi" w:hAnsi="r_ansi"/>
              </w:rPr>
              <w:t>Z) ; Writes or stores line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INPUT - A1^A2^A3^...^An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if called from Nightly Process,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A2 - 1 if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A3 - 1 if Detail report, 0 if summary report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A4 - Current Page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A5 - Stop Flag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A6 - Start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A7 - End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A8 - Current Line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Z - Data line to write or store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RCCT - Current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RCNJ - 1 to set array, 0 to write line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^TMP($J,"RCDPE_DAR") - Current array of stored lines (if RCNJ=1)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INPUT - A1^A2^A3^...^An - The following pieces may be </w:t>
            </w:r>
            <w:r w:rsidRPr="008B4D90">
              <w:rPr>
                <w:rFonts w:ascii="r_ansi" w:hAnsi="r_ansi"/>
                <w:b/>
                <w:highlight w:val="yellow"/>
              </w:rPr>
              <w:lastRenderedPageBreak/>
              <w:t>updated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A11 - Updated Line Number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^TMP($J,"RCDPE_DAR") - Updated array of stored lines (if RCNJ=1)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N XX</w:t>
            </w:r>
            <w:r w:rsidRPr="008B4D90">
              <w:rPr>
                <w:rFonts w:ascii="r_ansi" w:hAnsi="r_ansi"/>
              </w:rPr>
              <w:br/>
              <w:t> S XX=$P(INPUT,"^",8)</w:t>
            </w:r>
            <w:r w:rsidRPr="008B4D90">
              <w:rPr>
                <w:rFonts w:ascii="r_ansi" w:hAnsi="r_ansi"/>
              </w:rPr>
              <w:br/>
              <w:t> S $P(INPUT,"^",8)=XX+1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Called from nightly process</w:t>
            </w:r>
            <w:r w:rsidRPr="008B4D90">
              <w:rPr>
                <w:rFonts w:ascii="r_ansi" w:hAnsi="r_ansi"/>
              </w:rPr>
              <w:br/>
              <w:t> I $P(INPUT,"^",1) S ^TMP($J,"RCDPE_DAR",XX)=Z Q</w:t>
            </w:r>
            <w:r w:rsidRPr="008B4D90">
              <w:rPr>
                <w:rFonts w:ascii="r_ansi" w:hAnsi="r_ansi"/>
              </w:rPr>
              <w:br/>
              <w:t> W !,Z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ASK(RCSTOP) ; Ask to continue</w:t>
            </w:r>
            <w:r w:rsidRPr="008B4D90">
              <w:rPr>
                <w:rFonts w:ascii="r_ansi" w:hAnsi="r_ansi"/>
              </w:rPr>
              <w:br/>
              <w:t> ; If passed by reference ,RCSTOP is returned as 1 if print is aborted</w:t>
            </w:r>
            <w:r w:rsidRPr="008B4D90">
              <w:rPr>
                <w:rFonts w:ascii="r_ansi" w:hAnsi="r_ansi"/>
              </w:rPr>
              <w:br/>
              <w:t> I $E(IOST,1,2)'["C-" Q</w:t>
            </w:r>
            <w:r w:rsidRPr="008B4D90">
              <w:rPr>
                <w:rFonts w:ascii="r_ansi" w:hAnsi="r_ansi"/>
              </w:rPr>
              <w:br/>
              <w:t> N DIR,DIROUT,DIRUT,DTOUT,DUOUT</w:t>
            </w:r>
            <w:r w:rsidRPr="008B4D90">
              <w:rPr>
                <w:rFonts w:ascii="r_ansi" w:hAnsi="r_ansi"/>
              </w:rPr>
              <w:br/>
              <w:t> S DIR(0)="E" W ! D ^DIR</w:t>
            </w:r>
            <w:r w:rsidRPr="008B4D90">
              <w:rPr>
                <w:rFonts w:ascii="r_ansi" w:hAnsi="r_ansi"/>
              </w:rPr>
              <w:br/>
              <w:t> I ($D(DIRUT))!($D(DUOUT)) S RCSTOP=1 Q</w:t>
            </w:r>
            <w:r w:rsidRPr="008B4D90">
              <w:rPr>
                <w:rFonts w:ascii="r_ansi" w:hAnsi="r_ansi"/>
              </w:rPr>
              <w:br/>
              <w:t> </w:t>
            </w:r>
            <w:proofErr w:type="spellStart"/>
            <w:r w:rsidRPr="008B4D90">
              <w:rPr>
                <w:rFonts w:ascii="r_ansi" w:hAnsi="r_ansi"/>
              </w:rPr>
              <w:t>Q</w:t>
            </w:r>
            <w:proofErr w:type="spellEnd"/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 xml:space="preserve">LMHDR(RCSTOP,RCDET,RCNJ) ; </w:t>
            </w:r>
            <w:proofErr w:type="spellStart"/>
            <w:r w:rsidRPr="008B4D90">
              <w:rPr>
                <w:rFonts w:ascii="r_ansi" w:hAnsi="r_ansi"/>
              </w:rPr>
              <w:t>ListMan</w:t>
            </w:r>
            <w:proofErr w:type="spellEnd"/>
            <w:r w:rsidRPr="008B4D90">
              <w:rPr>
                <w:rFonts w:ascii="r_ansi" w:hAnsi="r_ansi"/>
              </w:rPr>
              <w:t xml:space="preserve"> report heading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  <w:b/>
              </w:rPr>
              <w:t> </w:t>
            </w:r>
            <w:r w:rsidRPr="008B4D90">
              <w:rPr>
                <w:rFonts w:ascii="r_ansi" w:hAnsi="r_ansi"/>
                <w:b/>
                <w:highlight w:val="yellow"/>
              </w:rPr>
              <w:t>; Input: RCDET - 1 to display detail, 0 otherwise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RCNJ - Set 1, indicates report was called from the nightly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process OR displaying to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>. Used to set lines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into a ^TMP array instead of displaying them.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RCCT - Set to 0. Initialized line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RCPG - Set to 0. Initialized page counter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RCDT1 - Internal Start Date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RCDT2 - Internal End Date of date range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RCNP - Payer Selection flag A1^A2^A3 Where: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A1 - 1 - Range,2 - All,3 -Specific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A2 - From Payer text (only set if A1=1)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A3 - Through text (only set if A1=1)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^TMP("RCSELPAY",$J,B1) - Selected payers to be displayed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 xml:space="preserve"> ; Output: RCHDR - Array of </w:t>
            </w:r>
            <w:proofErr w:type="spellStart"/>
            <w:r w:rsidRPr="008B4D90">
              <w:rPr>
                <w:rFonts w:ascii="r_ansi" w:hAnsi="r_ansi"/>
                <w:b/>
                <w:highlight w:val="yellow"/>
              </w:rPr>
              <w:t>listman</w:t>
            </w:r>
            <w:proofErr w:type="spellEnd"/>
            <w:r w:rsidRPr="008B4D90">
              <w:rPr>
                <w:rFonts w:ascii="r_ansi" w:hAnsi="r_ansi"/>
                <w:b/>
                <w:highlight w:val="yellow"/>
              </w:rPr>
              <w:t xml:space="preserve"> header lines</w:t>
            </w:r>
            <w:r w:rsidRPr="008B4D90">
              <w:rPr>
                <w:rFonts w:ascii="r_ansi" w:hAnsi="r_ansi"/>
                <w:b/>
                <w:highlight w:val="yellow"/>
              </w:rPr>
              <w:br/>
              <w:t> ; RCSTOP - 1 if user stopped</w:t>
            </w:r>
            <w:r w:rsidRPr="008B4D90">
              <w:rPr>
                <w:rFonts w:ascii="r_ansi" w:hAnsi="r_ansi"/>
                <w:b/>
              </w:rPr>
              <w:t xml:space="preserve"> </w:t>
            </w:r>
            <w:r w:rsidRPr="008B4D90">
              <w:rPr>
                <w:rFonts w:ascii="r_ansi" w:hAnsi="r_ansi"/>
                <w:b/>
              </w:rPr>
              <w:br/>
            </w:r>
            <w:r w:rsidRPr="008B4D90">
              <w:rPr>
                <w:rFonts w:ascii="r_ansi" w:hAnsi="r_ansi"/>
              </w:rPr>
              <w:t> ;</w:t>
            </w:r>
            <w:r w:rsidRPr="008B4D90">
              <w:rPr>
                <w:rFonts w:ascii="r_ansi" w:hAnsi="r_ansi"/>
              </w:rPr>
              <w:br/>
              <w:t> N X,XX,Y,Z,Z0,Z1</w:t>
            </w:r>
            <w:r w:rsidRPr="008B4D90">
              <w:rPr>
                <w:rFonts w:ascii="r_ansi" w:hAnsi="r_ansi"/>
              </w:rPr>
              <w:br/>
              <w:t> S RCPG=RCPG+1</w:t>
            </w:r>
            <w:r w:rsidRPr="008B4D90">
              <w:rPr>
                <w:rFonts w:ascii="r_ansi" w:hAnsi="r_ansi"/>
              </w:rPr>
              <w:br/>
              <w:t> S XX=$S(RCDET:"DETAIL",1:"SUMMARY")_" REPORT"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S RCHDR("TITLE")="EDI LOCKBOX EFT DAILY ACTIVITY "_XX</w:t>
            </w:r>
            <w:r w:rsidRPr="008B4D90">
              <w:rPr>
                <w:rFonts w:ascii="r_ansi" w:hAnsi="r_ansi"/>
              </w:rPr>
              <w:br/>
              <w:t> S Z1=""</w:t>
            </w:r>
            <w:r w:rsidRPr="008B4D90">
              <w:rPr>
                <w:rFonts w:ascii="r_ansi" w:hAnsi="r_ansi"/>
              </w:rPr>
              <w:br/>
              <w:t> I 'VAUTD S Z0=0 F  S Z0=$O(VAUTD(Z0)) Q:'Z0  S Z1=Z1_VAUTD(Z0)_", "</w:t>
            </w:r>
            <w:r w:rsidRPr="008B4D90">
              <w:rPr>
                <w:rFonts w:ascii="r_ansi" w:hAnsi="r_ansi"/>
              </w:rPr>
              <w:br/>
              <w:t> S Z="DIVISIONS: "_$S(VAUTD:"ALL",1:$E(Z1,1,$L(Z1)-2))</w:t>
            </w:r>
            <w:r w:rsidRPr="008B4D90">
              <w:rPr>
                <w:rFonts w:ascii="r_ansi" w:hAnsi="r_ansi"/>
              </w:rPr>
              <w:br/>
              <w:t> I 'RCDET D</w:t>
            </w:r>
            <w:r w:rsidRPr="008B4D90">
              <w:rPr>
                <w:rFonts w:ascii="r_ansi" w:hAnsi="r_ansi"/>
              </w:rPr>
              <w:br/>
              <w:t> . S RCCT=RCCT+1,RCHDR(RCCT)=""</w:t>
            </w:r>
            <w:r w:rsidRPr="008B4D90">
              <w:rPr>
                <w:rFonts w:ascii="r_ansi" w:hAnsi="r_ansi"/>
              </w:rPr>
              <w:br/>
              <w:t> S RCCT=RCCT+1,RCHDR(RCCT)=Z</w:t>
            </w:r>
            <w:r w:rsidRPr="008B4D90">
              <w:rPr>
                <w:rFonts w:ascii="r_ansi" w:hAnsi="r_ansi"/>
              </w:rPr>
              <w:br/>
              <w:t> ;</w:t>
            </w:r>
            <w:r w:rsidRPr="008B4D90">
              <w:rPr>
                <w:rFonts w:ascii="r_ansi" w:hAnsi="r_ansi"/>
              </w:rPr>
              <w:br/>
              <w:t> ; PRCA 276 add payer selection list to header</w:t>
            </w:r>
            <w:r w:rsidRPr="008B4D90">
              <w:rPr>
                <w:rFonts w:ascii="r_ansi" w:hAnsi="r_ansi"/>
              </w:rPr>
              <w:br/>
              <w:t> S Z1=""</w:t>
            </w:r>
            <w:r w:rsidRPr="008B4D90">
              <w:rPr>
                <w:rFonts w:ascii="r_ansi" w:hAnsi="r_ansi"/>
              </w:rPr>
              <w:br/>
              <w:t> I RCNP'=2 D</w:t>
            </w:r>
            <w:r w:rsidRPr="008B4D90">
              <w:rPr>
                <w:rFonts w:ascii="r_ansi" w:hAnsi="r_ansi"/>
              </w:rPr>
              <w:br/>
              <w:t> . S Z0=0</w:t>
            </w:r>
            <w:r w:rsidRPr="008B4D90">
              <w:rPr>
                <w:rFonts w:ascii="r_ansi" w:hAnsi="r_ansi"/>
              </w:rPr>
              <w:br/>
              <w:t> . F  D</w:t>
            </w:r>
            <w:proofErr w:type="gramStart"/>
            <w:r w:rsidRPr="008B4D90">
              <w:rPr>
                <w:rFonts w:ascii="r_ansi" w:hAnsi="r_ansi"/>
              </w:rPr>
              <w:t>  Q</w:t>
            </w:r>
            <w:proofErr w:type="gramEnd"/>
            <w:r w:rsidRPr="008B4D90">
              <w:rPr>
                <w:rFonts w:ascii="r_ansi" w:hAnsi="r_ansi"/>
              </w:rPr>
              <w:t>:'Z0</w:t>
            </w:r>
            <w:r w:rsidRPr="008B4D90">
              <w:rPr>
                <w:rFonts w:ascii="r_ansi" w:hAnsi="r_ansi"/>
              </w:rPr>
              <w:br/>
              <w:t> . . S Z0=$</w:t>
            </w:r>
            <w:proofErr w:type="gramStart"/>
            <w:r w:rsidRPr="008B4D90">
              <w:rPr>
                <w:rFonts w:ascii="r_ansi" w:hAnsi="r_ansi"/>
              </w:rPr>
              <w:t>O(</w:t>
            </w:r>
            <w:proofErr w:type="gramEnd"/>
            <w:r w:rsidRPr="008B4D90">
              <w:rPr>
                <w:rFonts w:ascii="r_ansi" w:hAnsi="r_ansi"/>
              </w:rPr>
              <w:t>^TMP("RCSELPAY",$J,Z0))</w:t>
            </w:r>
            <w:r w:rsidRPr="008B4D90">
              <w:rPr>
                <w:rFonts w:ascii="r_ansi" w:hAnsi="r_ansi"/>
              </w:rPr>
              <w:br/>
              <w:t> . . Q:'Z0</w:t>
            </w:r>
            <w:r w:rsidRPr="008B4D90">
              <w:rPr>
                <w:rFonts w:ascii="r_ansi" w:hAnsi="r_ansi"/>
              </w:rPr>
              <w:br/>
              <w:t> . . S Z1=Z1_^TMP("RCSELPAY",$J,Z0)_", "</w:t>
            </w:r>
            <w:r w:rsidRPr="008B4D90">
              <w:rPr>
                <w:rFonts w:ascii="r_ansi" w:hAnsi="r_ansi"/>
              </w:rPr>
              <w:br/>
              <w:t> S Z="PAYERS: "_$S(RCNP=2:"ALL",1:$E(Z1,1,$L(Z1)-2))</w:t>
            </w:r>
            <w:r w:rsidRPr="008B4D90">
              <w:rPr>
                <w:rFonts w:ascii="r_ansi" w:hAnsi="r_ansi"/>
              </w:rPr>
              <w:br/>
              <w:t> I 'RCDET D</w:t>
            </w:r>
            <w:r w:rsidRPr="008B4D90">
              <w:rPr>
                <w:rFonts w:ascii="r_ansi" w:hAnsi="r_ansi"/>
              </w:rPr>
              <w:br/>
              <w:t> . S RCCT=RCCT+1,RCHDR(RCCT)=""</w:t>
            </w:r>
            <w:r w:rsidRPr="008B4D90">
              <w:rPr>
                <w:rFonts w:ascii="r_ansi" w:hAnsi="r_ansi"/>
              </w:rPr>
              <w:br/>
              <w:t> S RCCT=RCCT+1,RCHDR(RCCT)=Z</w:t>
            </w:r>
            <w:r w:rsidRPr="008B4D90">
              <w:rPr>
                <w:rFonts w:ascii="r_ansi" w:hAnsi="r_ansi"/>
              </w:rPr>
              <w:br/>
              <w:t> S Z="DATE RANGE: "_$$FMTE^XLFDT(RCDT1,</w:t>
            </w:r>
            <w:r w:rsidR="00AC461D">
              <w:rPr>
                <w:rFonts w:ascii="r_ansi" w:hAnsi="r_ansi"/>
              </w:rPr>
              <w:t>”</w:t>
            </w:r>
            <w:r w:rsidRPr="008B4D90">
              <w:rPr>
                <w:rFonts w:ascii="r_ansi" w:hAnsi="r_ansi"/>
              </w:rPr>
              <w:t>2</w:t>
            </w:r>
            <w:r w:rsidR="00AC461D">
              <w:rPr>
                <w:rFonts w:ascii="r_ansi" w:hAnsi="r_ansi"/>
              </w:rPr>
              <w:t>Z”</w:t>
            </w:r>
            <w:r w:rsidRPr="008B4D90">
              <w:rPr>
                <w:rFonts w:ascii="r_ansi" w:hAnsi="r_ansi"/>
              </w:rPr>
              <w:t>)_" - "</w:t>
            </w:r>
            <w:r w:rsidRPr="008B4D90">
              <w:rPr>
                <w:rFonts w:ascii="r_ansi" w:hAnsi="r_ansi"/>
              </w:rPr>
              <w:br/>
              <w:t> S Z=Z_$$FMTE^XLFDT(RCDT2,</w:t>
            </w:r>
            <w:r w:rsidR="00E84DF0">
              <w:rPr>
                <w:rFonts w:ascii="r_ansi" w:hAnsi="r_ansi"/>
              </w:rPr>
              <w:t>”</w:t>
            </w:r>
            <w:r w:rsidRPr="008B4D90">
              <w:rPr>
                <w:rFonts w:ascii="r_ansi" w:hAnsi="r_ansi"/>
              </w:rPr>
              <w:t>2</w:t>
            </w:r>
            <w:r w:rsidR="00E84DF0">
              <w:rPr>
                <w:rFonts w:ascii="r_ansi" w:hAnsi="r_ansi"/>
              </w:rPr>
              <w:t>Z”</w:t>
            </w:r>
            <w:r w:rsidRPr="008B4D90">
              <w:rPr>
                <w:rFonts w:ascii="r_ansi" w:hAnsi="r_ansi"/>
              </w:rPr>
              <w:t>)_" (Date Deposit Added)"</w:t>
            </w:r>
            <w:r w:rsidRPr="008B4D90">
              <w:rPr>
                <w:rFonts w:ascii="r_ansi" w:hAnsi="r_ansi"/>
              </w:rPr>
              <w:br/>
              <w:t> I 'RCDET D</w:t>
            </w:r>
            <w:r w:rsidRPr="008B4D90">
              <w:rPr>
                <w:rFonts w:ascii="r_ansi" w:hAnsi="r_ansi"/>
              </w:rPr>
              <w:br/>
              <w:t> . S RCCT=RCCT+1</w:t>
            </w:r>
            <w:proofErr w:type="gramStart"/>
            <w:r w:rsidRPr="008B4D90">
              <w:rPr>
                <w:rFonts w:ascii="r_ansi" w:hAnsi="r_ansi"/>
              </w:rPr>
              <w:t>,RCHDR</w:t>
            </w:r>
            <w:proofErr w:type="gramEnd"/>
            <w:r w:rsidRPr="008B4D90">
              <w:rPr>
                <w:rFonts w:ascii="r_ansi" w:hAnsi="r_ansi"/>
              </w:rPr>
              <w:t>(RCCT)=""</w:t>
            </w:r>
            <w:r w:rsidRPr="008B4D90">
              <w:rPr>
                <w:rFonts w:ascii="r_ansi" w:hAnsi="r_ansi"/>
              </w:rPr>
              <w:br/>
              <w:t> S RCCT=RCCT+1,RCHDR(RCCT)=Z</w:t>
            </w:r>
            <w:r w:rsidRPr="008B4D90">
              <w:rPr>
                <w:rFonts w:ascii="r_ansi" w:hAnsi="r_ansi"/>
              </w:rPr>
              <w:br/>
              <w:t> I RCDET D</w:t>
            </w:r>
            <w:r w:rsidRPr="008B4D90">
              <w:rPr>
                <w:rFonts w:ascii="r_ansi" w:hAnsi="r_ansi"/>
              </w:rPr>
              <w:br/>
              <w:t> . S XX="DEP # DEPOSIT DT "_$</w:t>
            </w:r>
            <w:proofErr w:type="gramStart"/>
            <w:r w:rsidRPr="008B4D90">
              <w:rPr>
                <w:rFonts w:ascii="r_ansi" w:hAnsi="r_ansi"/>
              </w:rPr>
              <w:t>J(</w:t>
            </w:r>
            <w:proofErr w:type="gramEnd"/>
            <w:r w:rsidRPr="008B4D90">
              <w:rPr>
                <w:rFonts w:ascii="r_ansi" w:hAnsi="r_ansi"/>
              </w:rPr>
              <w:t>"",19)</w:t>
            </w:r>
            <w:r w:rsidRPr="008B4D90">
              <w:rPr>
                <w:rFonts w:ascii="r_ansi" w:hAnsi="r_ansi"/>
              </w:rPr>
              <w:br/>
              <w:t> . S XX=XX_"DEP AMOUNT FMS DEPOSIT STAT"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XX,"",1,80)</w:t>
            </w:r>
            <w:r w:rsidRPr="008B4D90">
              <w:rPr>
                <w:rFonts w:ascii="r_ansi" w:hAnsi="r_ansi"/>
              </w:rPr>
              <w:br/>
              <w:t> . S RCCT=RCCT+1</w:t>
            </w:r>
            <w:proofErr w:type="gramStart"/>
            <w:r w:rsidRPr="008B4D90">
              <w:rPr>
                <w:rFonts w:ascii="r_ansi" w:hAnsi="r_ansi"/>
              </w:rPr>
              <w:t>,RCHDR</w:t>
            </w:r>
            <w:proofErr w:type="gramEnd"/>
            <w:r w:rsidRPr="008B4D90">
              <w:rPr>
                <w:rFonts w:ascii="r_ansi" w:hAnsi="r_ansi"/>
              </w:rPr>
              <w:t>(RCCT)=Z</w:t>
            </w:r>
            <w:r w:rsidRPr="008B4D90">
              <w:rPr>
                <w:rFonts w:ascii="r_ansi" w:hAnsi="r_ansi"/>
              </w:rPr>
              <w:br/>
              <w:t> . S XX=$</w:t>
            </w:r>
            <w:proofErr w:type="gramStart"/>
            <w:r w:rsidRPr="008B4D90">
              <w:rPr>
                <w:rFonts w:ascii="r_ansi" w:hAnsi="r_ansi"/>
              </w:rPr>
              <w:t>J(</w:t>
            </w:r>
            <w:proofErr w:type="gramEnd"/>
            <w:r w:rsidRPr="008B4D90">
              <w:rPr>
                <w:rFonts w:ascii="r_ansi" w:hAnsi="r_ansi"/>
              </w:rPr>
              <w:t>"",3)_"EFT #"_$J("",23)_"DATE PD PAYMENT AMOUNT ERA MATCH STATUS"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XX,"",1,80)</w:t>
            </w:r>
            <w:r w:rsidRPr="008B4D90">
              <w:rPr>
                <w:rFonts w:ascii="r_ansi" w:hAnsi="r_ansi"/>
              </w:rPr>
              <w:br/>
              <w:t> . S RCCT=RCCT+1</w:t>
            </w:r>
            <w:proofErr w:type="gramStart"/>
            <w:r w:rsidRPr="008B4D90">
              <w:rPr>
                <w:rFonts w:ascii="r_ansi" w:hAnsi="r_ansi"/>
              </w:rPr>
              <w:t>,RCHDR</w:t>
            </w:r>
            <w:proofErr w:type="gramEnd"/>
            <w:r w:rsidRPr="008B4D90">
              <w:rPr>
                <w:rFonts w:ascii="r_ansi" w:hAnsi="r_ansi"/>
              </w:rPr>
              <w:t>(RCCT)=Z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$J("",10)_"EFT PAYER TRACE #","",1,30)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"CR #",Z,60,80)</w:t>
            </w:r>
            <w:r w:rsidRPr="008B4D90">
              <w:rPr>
                <w:rFonts w:ascii="r_ansi" w:hAnsi="r_ansi"/>
              </w:rPr>
              <w:br/>
              <w:t> . S RCCT=RCCT+1</w:t>
            </w:r>
            <w:proofErr w:type="gramStart"/>
            <w:r w:rsidRPr="008B4D90">
              <w:rPr>
                <w:rFonts w:ascii="r_ansi" w:hAnsi="r_ansi"/>
              </w:rPr>
              <w:t>,RCHDR</w:t>
            </w:r>
            <w:proofErr w:type="gramEnd"/>
            <w:r w:rsidRPr="008B4D90">
              <w:rPr>
                <w:rFonts w:ascii="r_ansi" w:hAnsi="r_ansi"/>
              </w:rPr>
              <w:t>(RCCT)=Z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$J("",14)_"PAYMENT FROM","",1,30)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$J("",15)_"DEP RECEIPT #",Z,31,30)</w:t>
            </w:r>
            <w:r w:rsidRPr="008B4D90">
              <w:rPr>
                <w:rFonts w:ascii="r_ansi" w:hAnsi="r_ansi"/>
              </w:rPr>
              <w:br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"DEP RECEIPT STATUS",Z,61,19)</w:t>
            </w:r>
            <w:r w:rsidRPr="008B4D90">
              <w:rPr>
                <w:rFonts w:ascii="r_ansi" w:hAnsi="r_ansi"/>
              </w:rPr>
              <w:br/>
              <w:t> . S RCCT=RCCT+1</w:t>
            </w:r>
            <w:proofErr w:type="gramStart"/>
            <w:r w:rsidRPr="008B4D90">
              <w:rPr>
                <w:rFonts w:ascii="r_ansi" w:hAnsi="r_ansi"/>
              </w:rPr>
              <w:t>,RCHDR</w:t>
            </w:r>
            <w:proofErr w:type="gramEnd"/>
            <w:r w:rsidRPr="008B4D90">
              <w:rPr>
                <w:rFonts w:ascii="r_ansi" w:hAnsi="r_ansi"/>
              </w:rPr>
              <w:t>(RCCT)=Z</w:t>
            </w:r>
            <w:r w:rsidRPr="008B4D90">
              <w:rPr>
                <w:rFonts w:ascii="r_ansi" w:hAnsi="r_ansi"/>
              </w:rPr>
              <w:br/>
            </w:r>
            <w:r w:rsidRPr="008B4D90">
              <w:rPr>
                <w:rFonts w:ascii="r_ansi" w:hAnsi="r_ansi"/>
              </w:rPr>
              <w:lastRenderedPageBreak/>
              <w:t> . S Z=$$SETSTR^</w:t>
            </w:r>
            <w:proofErr w:type="gramStart"/>
            <w:r w:rsidRPr="008B4D90">
              <w:rPr>
                <w:rFonts w:ascii="r_ansi" w:hAnsi="r_ansi"/>
              </w:rPr>
              <w:t>VALM1(</w:t>
            </w:r>
            <w:proofErr w:type="gramEnd"/>
            <w:r w:rsidRPr="008B4D90">
              <w:rPr>
                <w:rFonts w:ascii="r_ansi" w:hAnsi="r_ansi"/>
              </w:rPr>
              <w:t>"TR #","",1,30)</w:t>
            </w:r>
            <w:r w:rsidRPr="008B4D90">
              <w:rPr>
                <w:rFonts w:ascii="r_ansi" w:hAnsi="r_ansi"/>
              </w:rPr>
              <w:br/>
              <w:t> . S RCCT=RCCT+1,RCHDR(RCCT)=Z</w:t>
            </w:r>
            <w:r w:rsidRPr="008B4D90">
              <w:rPr>
                <w:rFonts w:ascii="r_ansi" w:hAnsi="r_ansi"/>
              </w:rPr>
              <w:br/>
              <w:t> Q</w:t>
            </w:r>
            <w:r w:rsidRPr="008B4D90">
              <w:rPr>
                <w:rFonts w:ascii="r_ansi" w:hAnsi="r_ansi"/>
              </w:rPr>
              <w:br/>
              <w:t> ;</w:t>
            </w:r>
          </w:p>
        </w:tc>
      </w:tr>
    </w:tbl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17B33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1750B6A7" w:rsidR="00BB5ED6" w:rsidRPr="00806FC9" w:rsidRDefault="00C46398" w:rsidP="00BB5ED6">
            <w:pPr>
              <w:pStyle w:val="TableHeading"/>
            </w:pPr>
            <w:r>
              <w:t>RCDPE</w:t>
            </w:r>
            <w:r w:rsidR="001E3E35">
              <w:t>M1</w:t>
            </w:r>
          </w:p>
        </w:tc>
      </w:tr>
      <w:tr w:rsidR="00BB5ED6" w:rsidRPr="00D54506" w14:paraId="00CE01D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3202083C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18053F7F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7513CD">
              <w:rPr>
                <w:rFonts w:ascii="Garamond" w:hAnsi="Garamond"/>
              </w:rPr>
            </w:r>
            <w:r w:rsidR="007513C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717B3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17B3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6C7F2895" w:rsidR="00BB5ED6" w:rsidRPr="00D54506" w:rsidRDefault="001E3E35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Nightly Process</w:t>
            </w:r>
          </w:p>
        </w:tc>
      </w:tr>
      <w:tr w:rsidR="00BB5ED6" w:rsidRPr="00D54506" w14:paraId="1B13EEAA" w14:textId="77777777" w:rsidTr="00717B3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17B33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17B33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7513CD">
              <w:rPr>
                <w:rFonts w:ascii="Garamond" w:hAnsi="Garamond"/>
                <w:iCs/>
              </w:rPr>
            </w:r>
            <w:r w:rsidR="007513CD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3D91467F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94A5B12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494685B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C7421FB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1E48797F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5D69B269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717B3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17B3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17B3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17B3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17B3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17B3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6544DE94" w:rsidR="00BB5ED6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</w:t>
            </w:r>
            <w:r w:rsidR="001E3E35">
              <w:rPr>
                <w:rFonts w:ascii="Times New Roman" w:hAnsi="Times New Roman" w:cs="Times New Roman"/>
              </w:rPr>
              <w:t>M</w:t>
            </w:r>
          </w:p>
          <w:p w14:paraId="77C6DB88" w14:textId="2734082F" w:rsidR="001E3E35" w:rsidRDefault="001E3E35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RCDPEM9</w:t>
            </w:r>
          </w:p>
          <w:p w14:paraId="4240A400" w14:textId="77777777" w:rsidR="00BB5ED6" w:rsidRPr="00AF1EA3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CF8030F" w14:textId="64D58C95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1E3E35">
              <w:rPr>
                <w:rFonts w:ascii="Times New Roman" w:hAnsi="Times New Roman" w:cs="Times New Roman"/>
              </w:rPr>
              <w:t>PT1^RCDPEDAR</w:t>
            </w:r>
          </w:p>
          <w:p w14:paraId="7294AF3F" w14:textId="77777777" w:rsidR="00BB5ED6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717B33">
            <w:pPr>
              <w:pStyle w:val="TableText"/>
            </w:pPr>
          </w:p>
        </w:tc>
      </w:tr>
    </w:tbl>
    <w:p w14:paraId="5EFE84F1" w14:textId="22E0DABB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lastRenderedPageBreak/>
              <w:t>Current Logic</w:t>
            </w:r>
          </w:p>
        </w:tc>
      </w:tr>
      <w:tr w:rsidR="00BB5ED6" w:rsidRPr="00AC08CF" w14:paraId="3367CC1D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9C49" w14:textId="526D4420" w:rsid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9ED136C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FDE1FF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9935642" w14:textId="18A010D0" w:rsidR="001E3E35" w:rsidRPr="008B4D90" w:rsidRDefault="001E3E35" w:rsidP="00717B33">
            <w:pPr>
              <w:spacing w:before="60" w:after="60"/>
              <w:rPr>
                <w:rFonts w:ascii="r_ansi" w:hAnsi="r_ansi"/>
              </w:rPr>
            </w:pPr>
            <w:r w:rsidRPr="008B4D90">
              <w:rPr>
                <w:rFonts w:ascii="r_ansi" w:hAnsi="r_ansi"/>
              </w:rPr>
              <w:t> . D RPT1^RCDPEDAR(1,0,DT,DT)</w:t>
            </w:r>
          </w:p>
          <w:p w14:paraId="1F893960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2F6A2A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FD886E" w14:textId="5210650F" w:rsidR="001E3E35" w:rsidRP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1E3E35" w:rsidRPr="00AC08CF" w14:paraId="366B22EC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D9B5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F5BB351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577610B" w14:textId="77777777" w:rsidR="00B17031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2275317C" w14:textId="3D3D4633" w:rsidR="00B17031" w:rsidRPr="008B4D90" w:rsidRDefault="00B17031" w:rsidP="00AC27DF">
            <w:pPr>
              <w:spacing w:before="60" w:after="60"/>
              <w:rPr>
                <w:rFonts w:ascii="r_ansi" w:hAnsi="r_ansi"/>
                <w:b/>
              </w:rPr>
            </w:pPr>
            <w:r w:rsidRPr="008B4D90">
              <w:rPr>
                <w:b/>
                <w:highlight w:val="yellow"/>
              </w:rPr>
              <w:t>. D RPT1^RCDPEDAR("1^0^0^0^0^"_DT_"^"_DT)</w:t>
            </w:r>
          </w:p>
          <w:p w14:paraId="5BB96A2A" w14:textId="0FD2BBA4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32ABA80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F846D8B" w14:textId="13066AC2" w:rsidR="001E3E35" w:rsidRPr="00BB5ED6" w:rsidRDefault="001E3E35" w:rsidP="00717B33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7187842C" w14:textId="77777777" w:rsidR="002F288F" w:rsidRP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6D753D10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4EA5C" w14:textId="77777777" w:rsidR="007513CD" w:rsidRDefault="007513CD" w:rsidP="00B81ED4">
      <w:pPr>
        <w:spacing w:after="0" w:line="240" w:lineRule="auto"/>
      </w:pPr>
      <w:r>
        <w:separator/>
      </w:r>
    </w:p>
  </w:endnote>
  <w:endnote w:type="continuationSeparator" w:id="0">
    <w:p w14:paraId="6AFCCE0B" w14:textId="77777777" w:rsidR="007513CD" w:rsidRDefault="007513C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7D7DEE" w:rsidRPr="002407DA" w:rsidRDefault="007D7DEE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75D2E">
              <w:rPr>
                <w:bCs/>
                <w:noProof/>
              </w:rPr>
              <w:t>45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75D2E">
              <w:rPr>
                <w:bCs/>
                <w:noProof/>
              </w:rPr>
              <w:t>45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7D7DEE" w:rsidRDefault="007D7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2E9EA" w14:textId="77777777" w:rsidR="007513CD" w:rsidRDefault="007513CD" w:rsidP="00B81ED4">
      <w:pPr>
        <w:spacing w:after="0" w:line="240" w:lineRule="auto"/>
      </w:pPr>
      <w:r>
        <w:separator/>
      </w:r>
    </w:p>
  </w:footnote>
  <w:footnote w:type="continuationSeparator" w:id="0">
    <w:p w14:paraId="4B4CBA80" w14:textId="77777777" w:rsidR="007513CD" w:rsidRDefault="007513C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FFC9714" w:rsidR="007D7DEE" w:rsidRPr="005B7B1B" w:rsidRDefault="007513CD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D7DEE">
      <w:rPr>
        <w:rFonts w:ascii="Times New Roman" w:hAnsi="Times New Roman" w:cs="Times New Roman"/>
        <w:sz w:val="20"/>
      </w:rPr>
      <w:t>MCCF EDI TAS US</w:t>
    </w:r>
    <w:r w:rsidR="000C17D2">
      <w:rPr>
        <w:rFonts w:ascii="Times New Roman" w:hAnsi="Times New Roman" w:cs="Times New Roman"/>
        <w:sz w:val="20"/>
      </w:rPr>
      <w:t>1</w:t>
    </w:r>
    <w:r w:rsidR="000A6B12">
      <w:rPr>
        <w:rFonts w:ascii="Times New Roman" w:hAnsi="Times New Roman" w:cs="Times New Roman"/>
        <w:sz w:val="20"/>
      </w:rPr>
      <w:t>72</w:t>
    </w:r>
    <w:r w:rsidR="007D7DEE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FE"/>
    <w:rsid w:val="00040EB7"/>
    <w:rsid w:val="00043E15"/>
    <w:rsid w:val="000455AE"/>
    <w:rsid w:val="00045B3F"/>
    <w:rsid w:val="00046F79"/>
    <w:rsid w:val="00047060"/>
    <w:rsid w:val="00051DB8"/>
    <w:rsid w:val="00057FC7"/>
    <w:rsid w:val="00065FA0"/>
    <w:rsid w:val="00070033"/>
    <w:rsid w:val="000702B1"/>
    <w:rsid w:val="000710F8"/>
    <w:rsid w:val="000713BD"/>
    <w:rsid w:val="00074024"/>
    <w:rsid w:val="0007552E"/>
    <w:rsid w:val="00082C86"/>
    <w:rsid w:val="00084108"/>
    <w:rsid w:val="00087ACA"/>
    <w:rsid w:val="000A3203"/>
    <w:rsid w:val="000A6B12"/>
    <w:rsid w:val="000B507F"/>
    <w:rsid w:val="000B5C96"/>
    <w:rsid w:val="000B7003"/>
    <w:rsid w:val="000C17D2"/>
    <w:rsid w:val="000C728B"/>
    <w:rsid w:val="000D0910"/>
    <w:rsid w:val="000E3855"/>
    <w:rsid w:val="000F1BBE"/>
    <w:rsid w:val="001132F9"/>
    <w:rsid w:val="00114B03"/>
    <w:rsid w:val="00115365"/>
    <w:rsid w:val="0011639B"/>
    <w:rsid w:val="00122200"/>
    <w:rsid w:val="00122BFA"/>
    <w:rsid w:val="00127EAC"/>
    <w:rsid w:val="00136651"/>
    <w:rsid w:val="00144443"/>
    <w:rsid w:val="00152BDB"/>
    <w:rsid w:val="00154865"/>
    <w:rsid w:val="00162A4D"/>
    <w:rsid w:val="00165EA8"/>
    <w:rsid w:val="00187075"/>
    <w:rsid w:val="00187923"/>
    <w:rsid w:val="001919C6"/>
    <w:rsid w:val="00191DE6"/>
    <w:rsid w:val="00194829"/>
    <w:rsid w:val="001A4CE5"/>
    <w:rsid w:val="001B379F"/>
    <w:rsid w:val="001B417E"/>
    <w:rsid w:val="001B47A3"/>
    <w:rsid w:val="001C6156"/>
    <w:rsid w:val="001C7764"/>
    <w:rsid w:val="001D3A76"/>
    <w:rsid w:val="001D3DAD"/>
    <w:rsid w:val="001E3E35"/>
    <w:rsid w:val="001E69D9"/>
    <w:rsid w:val="001F5110"/>
    <w:rsid w:val="002012C6"/>
    <w:rsid w:val="00205DB9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B294C"/>
    <w:rsid w:val="002E61D7"/>
    <w:rsid w:val="002F288F"/>
    <w:rsid w:val="00317AF6"/>
    <w:rsid w:val="0033331F"/>
    <w:rsid w:val="0033462F"/>
    <w:rsid w:val="00334CFE"/>
    <w:rsid w:val="0034305A"/>
    <w:rsid w:val="0034428B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77E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0A16"/>
    <w:rsid w:val="003F2B4D"/>
    <w:rsid w:val="003F656E"/>
    <w:rsid w:val="004128D9"/>
    <w:rsid w:val="00427433"/>
    <w:rsid w:val="004276BB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87320"/>
    <w:rsid w:val="004900C0"/>
    <w:rsid w:val="004925B4"/>
    <w:rsid w:val="00495338"/>
    <w:rsid w:val="004A4871"/>
    <w:rsid w:val="004B0BA9"/>
    <w:rsid w:val="004B3130"/>
    <w:rsid w:val="004B31C0"/>
    <w:rsid w:val="004E0CC3"/>
    <w:rsid w:val="004E4F95"/>
    <w:rsid w:val="004E594D"/>
    <w:rsid w:val="004E694A"/>
    <w:rsid w:val="00501766"/>
    <w:rsid w:val="005215E0"/>
    <w:rsid w:val="00526D9B"/>
    <w:rsid w:val="00540B74"/>
    <w:rsid w:val="00541CB5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2055"/>
    <w:rsid w:val="005B0C4E"/>
    <w:rsid w:val="005B2F90"/>
    <w:rsid w:val="005B4FF5"/>
    <w:rsid w:val="005B7B1B"/>
    <w:rsid w:val="005C6DFC"/>
    <w:rsid w:val="005C7A15"/>
    <w:rsid w:val="005D15D2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26CC6"/>
    <w:rsid w:val="00634580"/>
    <w:rsid w:val="00634FB8"/>
    <w:rsid w:val="006366A4"/>
    <w:rsid w:val="006375AB"/>
    <w:rsid w:val="006437AC"/>
    <w:rsid w:val="00657BBD"/>
    <w:rsid w:val="00657BE0"/>
    <w:rsid w:val="006672DC"/>
    <w:rsid w:val="00667B4B"/>
    <w:rsid w:val="00667C6F"/>
    <w:rsid w:val="00681F55"/>
    <w:rsid w:val="00683C89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0D90"/>
    <w:rsid w:val="006E621C"/>
    <w:rsid w:val="006F26C2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3CD"/>
    <w:rsid w:val="00753EB7"/>
    <w:rsid w:val="00754B8C"/>
    <w:rsid w:val="00775D2E"/>
    <w:rsid w:val="0078631D"/>
    <w:rsid w:val="00795B7B"/>
    <w:rsid w:val="007A12E2"/>
    <w:rsid w:val="007B03F9"/>
    <w:rsid w:val="007D0623"/>
    <w:rsid w:val="007D2198"/>
    <w:rsid w:val="007D7DEE"/>
    <w:rsid w:val="007F2230"/>
    <w:rsid w:val="00810588"/>
    <w:rsid w:val="00810C38"/>
    <w:rsid w:val="00813585"/>
    <w:rsid w:val="00815F3C"/>
    <w:rsid w:val="00826284"/>
    <w:rsid w:val="00854629"/>
    <w:rsid w:val="0085537B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4D90"/>
    <w:rsid w:val="008B7AD5"/>
    <w:rsid w:val="008C119A"/>
    <w:rsid w:val="008C161C"/>
    <w:rsid w:val="008C2113"/>
    <w:rsid w:val="008C5065"/>
    <w:rsid w:val="008C5A4C"/>
    <w:rsid w:val="008C6967"/>
    <w:rsid w:val="008E06C4"/>
    <w:rsid w:val="008E2317"/>
    <w:rsid w:val="008F2825"/>
    <w:rsid w:val="008F2F87"/>
    <w:rsid w:val="008F7700"/>
    <w:rsid w:val="00902626"/>
    <w:rsid w:val="00905379"/>
    <w:rsid w:val="009056DE"/>
    <w:rsid w:val="0090717B"/>
    <w:rsid w:val="009072DB"/>
    <w:rsid w:val="00913311"/>
    <w:rsid w:val="00922D6B"/>
    <w:rsid w:val="00925068"/>
    <w:rsid w:val="00926205"/>
    <w:rsid w:val="00926996"/>
    <w:rsid w:val="00927E35"/>
    <w:rsid w:val="009369B9"/>
    <w:rsid w:val="009423E6"/>
    <w:rsid w:val="00944D14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C1520"/>
    <w:rsid w:val="009D1D44"/>
    <w:rsid w:val="009D3396"/>
    <w:rsid w:val="009E093F"/>
    <w:rsid w:val="009F4532"/>
    <w:rsid w:val="009F6C6F"/>
    <w:rsid w:val="009F7175"/>
    <w:rsid w:val="009F7269"/>
    <w:rsid w:val="00A0367E"/>
    <w:rsid w:val="00A042FA"/>
    <w:rsid w:val="00A05D64"/>
    <w:rsid w:val="00A12E67"/>
    <w:rsid w:val="00A1509B"/>
    <w:rsid w:val="00A215F5"/>
    <w:rsid w:val="00A32334"/>
    <w:rsid w:val="00A367F3"/>
    <w:rsid w:val="00A37BEC"/>
    <w:rsid w:val="00A435FB"/>
    <w:rsid w:val="00A446E6"/>
    <w:rsid w:val="00A53D36"/>
    <w:rsid w:val="00A56D63"/>
    <w:rsid w:val="00A60CB9"/>
    <w:rsid w:val="00A73243"/>
    <w:rsid w:val="00A73A4C"/>
    <w:rsid w:val="00A866B3"/>
    <w:rsid w:val="00A93BCB"/>
    <w:rsid w:val="00AA440A"/>
    <w:rsid w:val="00AC461D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17031"/>
    <w:rsid w:val="00B216F6"/>
    <w:rsid w:val="00B263C5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46398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35E0"/>
    <w:rsid w:val="00CF476E"/>
    <w:rsid w:val="00CF5232"/>
    <w:rsid w:val="00D11055"/>
    <w:rsid w:val="00D30FE9"/>
    <w:rsid w:val="00D37AE3"/>
    <w:rsid w:val="00D47F5C"/>
    <w:rsid w:val="00D5350F"/>
    <w:rsid w:val="00D903CA"/>
    <w:rsid w:val="00D90CA7"/>
    <w:rsid w:val="00D96FC1"/>
    <w:rsid w:val="00D97C4D"/>
    <w:rsid w:val="00DA4811"/>
    <w:rsid w:val="00DA4962"/>
    <w:rsid w:val="00DA5EA3"/>
    <w:rsid w:val="00DC5544"/>
    <w:rsid w:val="00DD2F01"/>
    <w:rsid w:val="00DE4498"/>
    <w:rsid w:val="00DF294B"/>
    <w:rsid w:val="00DF3274"/>
    <w:rsid w:val="00DF693E"/>
    <w:rsid w:val="00E42426"/>
    <w:rsid w:val="00E55E49"/>
    <w:rsid w:val="00E662DB"/>
    <w:rsid w:val="00E74975"/>
    <w:rsid w:val="00E824B8"/>
    <w:rsid w:val="00E84DF0"/>
    <w:rsid w:val="00E91349"/>
    <w:rsid w:val="00E94212"/>
    <w:rsid w:val="00E95A78"/>
    <w:rsid w:val="00EA12FA"/>
    <w:rsid w:val="00EA1E8E"/>
    <w:rsid w:val="00EA4E70"/>
    <w:rsid w:val="00EB70A4"/>
    <w:rsid w:val="00EC3AF8"/>
    <w:rsid w:val="00ED055A"/>
    <w:rsid w:val="00ED7080"/>
    <w:rsid w:val="00EE0AA0"/>
    <w:rsid w:val="00EE7F42"/>
    <w:rsid w:val="00EF1226"/>
    <w:rsid w:val="00EF1F1C"/>
    <w:rsid w:val="00EF2A2F"/>
    <w:rsid w:val="00EF4915"/>
    <w:rsid w:val="00EF56DD"/>
    <w:rsid w:val="00F079C4"/>
    <w:rsid w:val="00F209ED"/>
    <w:rsid w:val="00F26931"/>
    <w:rsid w:val="00F3184F"/>
    <w:rsid w:val="00F3272E"/>
    <w:rsid w:val="00F374D5"/>
    <w:rsid w:val="00F37969"/>
    <w:rsid w:val="00F40B2D"/>
    <w:rsid w:val="00F41763"/>
    <w:rsid w:val="00F41AF2"/>
    <w:rsid w:val="00F4247B"/>
    <w:rsid w:val="00F52C21"/>
    <w:rsid w:val="00F737C5"/>
    <w:rsid w:val="00F809B1"/>
    <w:rsid w:val="00F85088"/>
    <w:rsid w:val="00F91066"/>
    <w:rsid w:val="00F91E01"/>
    <w:rsid w:val="00F92F3D"/>
    <w:rsid w:val="00F9651F"/>
    <w:rsid w:val="00FA3DB7"/>
    <w:rsid w:val="00FC1B48"/>
    <w:rsid w:val="00FC4AEF"/>
    <w:rsid w:val="00FC62C8"/>
    <w:rsid w:val="00FE0CC5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657KNE7CTRDA-1055151156-473</_dlc_DocId>
    <_dlc_DocIdUrl xmlns="cdd665a5-4d39-4c80-990a-8a3abca4f55f">
      <Url>http://vaww.oed.portal.va.gov/pm/hape/ipt_5010/EDI_Portfolio/_layouts/DocIdRedir.aspx?ID=657KNE7CTRDA-1055151156-473</Url>
      <Description>657KNE7CTRDA-1055151156-473</Description>
    </_dlc_DocIdUrl>
    <Category xmlns="53a7661f-d04e-4608-abef-a17f4a389bfc">ePayments Artifacts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3" ma:contentTypeDescription="Create a new document." ma:contentTypeScope="" ma:versionID="03dea431a6fb45ce0ef3749d6145241e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970f155b89d6a15f3dca11044c2cc251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dministration – Project"/>
          <xsd:enumeration value="Administration – Team"/>
          <xsd:enumeration value="Architecture Artifacts"/>
          <xsd:enumeration value="Architecture Meetings"/>
          <xsd:enumeration value="Configuration &amp; Change Management"/>
          <xsd:enumeration value="Contract Deliverables"/>
          <xsd:enumeration value="eAdministration Artifacts"/>
          <xsd:enumeration value="eAdministration Meetings"/>
          <xsd:enumeration value="eBilling Artifacts"/>
          <xsd:enumeration value="eBilling Meetings"/>
          <xsd:enumeration value="eInsurance Artifacts"/>
          <xsd:enumeration value="eInsurance Meetings"/>
          <xsd:enumeration value="ePayments Artifacts"/>
          <xsd:enumeration value="ePayments Meetings"/>
          <xsd:enumeration value="ePharmacy Artifacts"/>
          <xsd:enumeration value="ePharmacy Meetings"/>
          <xsd:enumeration value="Integrated Program Control (IPC)"/>
          <xsd:enumeration value="Meetings – Offsite"/>
          <xsd:enumeration value="Meetings – Program"/>
          <xsd:enumeration value="Presentations"/>
          <xsd:enumeration value="Rally Artifacts"/>
          <xsd:enumeration value="Risk Management"/>
          <xsd:enumeration value="Schedule"/>
          <xsd:enumeration value="Standard Process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3.xml><?xml version="1.0" encoding="utf-8"?>
<ds:datastoreItem xmlns:ds="http://schemas.openxmlformats.org/officeDocument/2006/customXml" ds:itemID="{A2F72EC3-2559-46B4-9918-D5FE27735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A04A1-89E2-4D8F-A079-AA0E6653F18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571D27D-D0D1-4AB2-A0A8-867481BD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45</Pages>
  <Words>8874</Words>
  <Characters>50585</Characters>
  <Application>Microsoft Office Word</Application>
  <DocSecurity>0</DocSecurity>
  <Lines>421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SDD</vt:lpstr>
    </vt:vector>
  </TitlesOfParts>
  <Company>Department of Veterans Affairs</Company>
  <LinksUpToDate>false</LinksUpToDate>
  <CharactersWithSpaces>59341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SDD</dc:title>
  <dc:creator>Picker, James</dc:creator>
  <cp:lastModifiedBy>Darlene White</cp:lastModifiedBy>
  <cp:revision>6</cp:revision>
  <dcterms:created xsi:type="dcterms:W3CDTF">2017-01-19T18:08:00Z</dcterms:created>
  <dcterms:modified xsi:type="dcterms:W3CDTF">2017-01-25T20:43:00Z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d9c335cb-cd32-48bf-9884-87fd97ca5032</vt:lpwstr>
  </property>
</Properties>
</file>